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C9" w:rsidRDefault="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Pr="001C09C9" w:rsidRDefault="001C09C9" w:rsidP="001C09C9"/>
    <w:p w:rsidR="001C09C9" w:rsidRDefault="001C09C9" w:rsidP="001C09C9">
      <w:pPr>
        <w:spacing w:line="480" w:lineRule="auto"/>
        <w:jc w:val="center"/>
      </w:pPr>
    </w:p>
    <w:p w:rsidR="001C09C9" w:rsidRDefault="001C09C9" w:rsidP="001C09C9">
      <w:pPr>
        <w:spacing w:line="480" w:lineRule="auto"/>
        <w:jc w:val="center"/>
      </w:pPr>
      <w:r>
        <w:t>How Weather affects Grain Commodities</w:t>
      </w:r>
    </w:p>
    <w:p w:rsidR="001C09C9" w:rsidRDefault="001C09C9" w:rsidP="001C09C9">
      <w:pPr>
        <w:spacing w:line="480" w:lineRule="auto"/>
        <w:jc w:val="center"/>
      </w:pPr>
      <w:r>
        <w:t>Michael Minor</w:t>
      </w:r>
    </w:p>
    <w:p w:rsidR="001C09C9" w:rsidRDefault="001C09C9" w:rsidP="001C09C9">
      <w:pPr>
        <w:spacing w:line="480" w:lineRule="auto"/>
        <w:jc w:val="center"/>
      </w:pPr>
      <w:r>
        <w:t>Advanced Composition</w:t>
      </w:r>
    </w:p>
    <w:p w:rsidR="001C09C9" w:rsidRDefault="001C09C9" w:rsidP="001C09C9">
      <w:pPr>
        <w:spacing w:line="480" w:lineRule="auto"/>
        <w:jc w:val="center"/>
      </w:pPr>
      <w:r>
        <w:t xml:space="preserve"> Mrs. Karen Rahn </w:t>
      </w:r>
    </w:p>
    <w:p w:rsidR="001C09C9" w:rsidRDefault="001C09C9" w:rsidP="001C09C9">
      <w:pPr>
        <w:spacing w:line="480" w:lineRule="auto"/>
        <w:jc w:val="center"/>
      </w:pPr>
      <w:r>
        <w:t>11/26/12</w:t>
      </w:r>
    </w:p>
    <w:p w:rsidR="001C09C9" w:rsidRDefault="001C09C9" w:rsidP="001C09C9">
      <w:pPr>
        <w:spacing w:line="480" w:lineRule="auto"/>
        <w:jc w:val="center"/>
      </w:pPr>
    </w:p>
    <w:p w:rsidR="001C09C9" w:rsidRDefault="001C09C9" w:rsidP="001C09C9">
      <w:pPr>
        <w:spacing w:line="480" w:lineRule="auto"/>
        <w:jc w:val="center"/>
      </w:pPr>
    </w:p>
    <w:p w:rsidR="001C09C9" w:rsidRDefault="001C09C9" w:rsidP="001C09C9">
      <w:pPr>
        <w:spacing w:line="480" w:lineRule="auto"/>
        <w:jc w:val="center"/>
      </w:pPr>
    </w:p>
    <w:p w:rsidR="001C09C9" w:rsidRDefault="001C09C9" w:rsidP="001C09C9">
      <w:pPr>
        <w:spacing w:line="480" w:lineRule="auto"/>
        <w:jc w:val="center"/>
      </w:pPr>
    </w:p>
    <w:p w:rsidR="001C09C9" w:rsidRDefault="001C09C9" w:rsidP="001C09C9">
      <w:pPr>
        <w:spacing w:line="480" w:lineRule="auto"/>
        <w:jc w:val="center"/>
      </w:pPr>
    </w:p>
    <w:p w:rsidR="001C09C9" w:rsidRDefault="001C09C9" w:rsidP="001C09C9">
      <w:pPr>
        <w:spacing w:line="480" w:lineRule="auto"/>
        <w:jc w:val="center"/>
      </w:pPr>
    </w:p>
    <w:p w:rsidR="001C09C9" w:rsidRDefault="001C09C9" w:rsidP="001C09C9">
      <w:pPr>
        <w:spacing w:line="480" w:lineRule="auto"/>
        <w:jc w:val="center"/>
      </w:pPr>
    </w:p>
    <w:p w:rsidR="001C09C9" w:rsidRDefault="001C09C9" w:rsidP="001C09C9">
      <w:pPr>
        <w:spacing w:line="480" w:lineRule="auto"/>
        <w:jc w:val="cente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bookmarkStart w:id="0" w:name="_GoBack"/>
      <w:bookmarkEnd w:id="0"/>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B240A5" w:rsidP="00944FD1">
      <w:pPr>
        <w:widowControl w:val="0"/>
        <w:autoSpaceDE w:val="0"/>
        <w:autoSpaceDN w:val="0"/>
        <w:adjustRightInd w:val="0"/>
        <w:spacing w:line="480" w:lineRule="auto"/>
        <w:ind w:firstLine="720"/>
        <w:jc w:val="center"/>
        <w:rPr>
          <w:rFonts w:ascii="Times New Roman" w:hAnsi="Times New Roman" w:cs="Times"/>
          <w:szCs w:val="32"/>
        </w:rPr>
      </w:pPr>
    </w:p>
    <w:p w:rsidR="00944FD1" w:rsidRDefault="00944FD1" w:rsidP="00B240A5">
      <w:pPr>
        <w:widowControl w:val="0"/>
        <w:autoSpaceDE w:val="0"/>
        <w:autoSpaceDN w:val="0"/>
        <w:adjustRightInd w:val="0"/>
        <w:spacing w:line="480" w:lineRule="auto"/>
        <w:ind w:firstLine="720"/>
        <w:jc w:val="center"/>
        <w:rPr>
          <w:rFonts w:ascii="Times New Roman" w:hAnsi="Times New Roman" w:cs="Times"/>
          <w:szCs w:val="32"/>
        </w:rPr>
      </w:pPr>
      <w:r>
        <w:rPr>
          <w:rFonts w:ascii="Times New Roman" w:hAnsi="Times New Roman" w:cs="Times"/>
          <w:szCs w:val="32"/>
        </w:rPr>
        <w:t>Abstract</w:t>
      </w:r>
    </w:p>
    <w:p w:rsidR="00944FD1" w:rsidRDefault="00565800" w:rsidP="00210CE7">
      <w:pPr>
        <w:widowControl w:val="0"/>
        <w:autoSpaceDE w:val="0"/>
        <w:autoSpaceDN w:val="0"/>
        <w:adjustRightInd w:val="0"/>
        <w:spacing w:line="480" w:lineRule="auto"/>
        <w:ind w:firstLine="720"/>
        <w:rPr>
          <w:rFonts w:ascii="Times New Roman" w:hAnsi="Times New Roman" w:cs="Times"/>
          <w:szCs w:val="32"/>
        </w:rPr>
      </w:pPr>
      <w:r>
        <w:rPr>
          <w:rFonts w:ascii="Times New Roman" w:hAnsi="Times New Roman" w:cs="Times"/>
          <w:szCs w:val="32"/>
        </w:rPr>
        <w:t xml:space="preserve">Weather can be a huge factor when dealing with </w:t>
      </w:r>
      <w:r w:rsidR="00BF1566">
        <w:rPr>
          <w:rFonts w:ascii="Times New Roman" w:hAnsi="Times New Roman" w:cs="Times"/>
          <w:szCs w:val="32"/>
        </w:rPr>
        <w:t xml:space="preserve">grain </w:t>
      </w:r>
      <w:r>
        <w:rPr>
          <w:rFonts w:ascii="Times New Roman" w:hAnsi="Times New Roman" w:cs="Times"/>
          <w:szCs w:val="32"/>
        </w:rPr>
        <w:t xml:space="preserve">commodity prices. It can persuade futures prices greatly and can help determine a </w:t>
      </w:r>
      <w:r w:rsidR="004B0A1F">
        <w:rPr>
          <w:rFonts w:ascii="Times New Roman" w:hAnsi="Times New Roman" w:cs="Times"/>
          <w:szCs w:val="32"/>
        </w:rPr>
        <w:t>year’s</w:t>
      </w:r>
      <w:r>
        <w:rPr>
          <w:rFonts w:ascii="Times New Roman" w:hAnsi="Times New Roman" w:cs="Times"/>
          <w:szCs w:val="32"/>
        </w:rPr>
        <w:t xml:space="preserve"> crop.</w:t>
      </w:r>
      <w:r w:rsidR="004B0A1F">
        <w:rPr>
          <w:rFonts w:ascii="Times New Roman" w:hAnsi="Times New Roman" w:cs="Times"/>
          <w:szCs w:val="32"/>
        </w:rPr>
        <w:t xml:space="preserve"> Knowing </w:t>
      </w:r>
      <w:r w:rsidR="00BF1566">
        <w:rPr>
          <w:rFonts w:ascii="Times New Roman" w:hAnsi="Times New Roman" w:cs="Times"/>
          <w:szCs w:val="32"/>
        </w:rPr>
        <w:t xml:space="preserve">grain </w:t>
      </w:r>
      <w:r w:rsidR="004B0A1F">
        <w:rPr>
          <w:rFonts w:ascii="Times New Roman" w:hAnsi="Times New Roman" w:cs="Times"/>
          <w:szCs w:val="32"/>
        </w:rPr>
        <w:t xml:space="preserve">commodities and the ways they change could make a hedger or spectator untold amounts of money. Being a farmer today you must be able </w:t>
      </w:r>
      <w:r w:rsidR="009827EC">
        <w:rPr>
          <w:rFonts w:ascii="Times New Roman" w:hAnsi="Times New Roman" w:cs="Times"/>
          <w:szCs w:val="32"/>
        </w:rPr>
        <w:t xml:space="preserve">to keep </w:t>
      </w:r>
      <w:r w:rsidR="00000881">
        <w:rPr>
          <w:rFonts w:ascii="Times New Roman" w:hAnsi="Times New Roman" w:cs="Times"/>
          <w:szCs w:val="32"/>
        </w:rPr>
        <w:t xml:space="preserve">involved in futures trading and have much knowledge in the business side of things. Weather can have </w:t>
      </w:r>
      <w:r w:rsidR="00BF1566">
        <w:rPr>
          <w:rFonts w:ascii="Times New Roman" w:hAnsi="Times New Roman" w:cs="Times"/>
          <w:szCs w:val="32"/>
        </w:rPr>
        <w:t xml:space="preserve">huge affects on </w:t>
      </w:r>
      <w:r w:rsidR="0018462F">
        <w:rPr>
          <w:rFonts w:ascii="Times New Roman" w:hAnsi="Times New Roman" w:cs="Times"/>
          <w:szCs w:val="32"/>
        </w:rPr>
        <w:t xml:space="preserve">even the small time farmer. </w:t>
      </w:r>
    </w:p>
    <w:p w:rsidR="00944FD1" w:rsidRDefault="00944FD1" w:rsidP="00944FD1">
      <w:pPr>
        <w:widowControl w:val="0"/>
        <w:autoSpaceDE w:val="0"/>
        <w:autoSpaceDN w:val="0"/>
        <w:adjustRightInd w:val="0"/>
        <w:spacing w:line="480" w:lineRule="auto"/>
        <w:ind w:firstLine="720"/>
        <w:rPr>
          <w:rFonts w:ascii="Times New Roman" w:hAnsi="Times New Roman" w:cs="Times"/>
          <w:szCs w:val="32"/>
        </w:rPr>
      </w:pPr>
    </w:p>
    <w:p w:rsidR="00944FD1" w:rsidRDefault="00944FD1" w:rsidP="00944FD1">
      <w:pPr>
        <w:widowControl w:val="0"/>
        <w:autoSpaceDE w:val="0"/>
        <w:autoSpaceDN w:val="0"/>
        <w:adjustRightInd w:val="0"/>
        <w:spacing w:line="480" w:lineRule="auto"/>
        <w:ind w:firstLine="720"/>
        <w:jc w:val="center"/>
        <w:rPr>
          <w:rFonts w:ascii="Times New Roman" w:hAnsi="Times New Roman" w:cs="Times"/>
          <w:szCs w:val="32"/>
        </w:rPr>
      </w:pPr>
    </w:p>
    <w:p w:rsidR="00B240A5" w:rsidRDefault="00944FD1" w:rsidP="00944FD1">
      <w:pPr>
        <w:spacing w:line="480" w:lineRule="auto"/>
        <w:jc w:val="center"/>
        <w:rPr>
          <w:rFonts w:ascii="Times New Roman" w:hAnsi="Times New Roman" w:cs="Times"/>
          <w:szCs w:val="32"/>
        </w:rPr>
      </w:pPr>
      <w:r>
        <w:rPr>
          <w:rFonts w:ascii="Times New Roman" w:hAnsi="Times New Roman" w:cs="Times"/>
          <w:szCs w:val="32"/>
        </w:rPr>
        <w:br w:type="page"/>
      </w:r>
    </w:p>
    <w:p w:rsidR="00944FD1" w:rsidRDefault="00944FD1" w:rsidP="00944FD1">
      <w:pPr>
        <w:spacing w:line="480" w:lineRule="auto"/>
        <w:jc w:val="center"/>
        <w:rPr>
          <w:rFonts w:ascii="Times New Roman" w:hAnsi="Times New Roman" w:cs="Times"/>
          <w:szCs w:val="32"/>
        </w:rPr>
      </w:pPr>
      <w:r>
        <w:rPr>
          <w:rFonts w:ascii="Times New Roman" w:hAnsi="Times New Roman" w:cs="Times"/>
          <w:szCs w:val="32"/>
        </w:rPr>
        <w:t>Outline</w:t>
      </w:r>
    </w:p>
    <w:p w:rsidR="00944FD1" w:rsidRPr="00357C0A" w:rsidRDefault="00944FD1" w:rsidP="00944FD1">
      <w:pPr>
        <w:spacing w:line="480" w:lineRule="auto"/>
        <w:rPr>
          <w:rFonts w:ascii="Times New Roman" w:hAnsi="Times New Roman"/>
        </w:rPr>
      </w:pPr>
      <w:r w:rsidRPr="00357C0A">
        <w:rPr>
          <w:rFonts w:ascii="Times New Roman" w:hAnsi="Times New Roman"/>
          <w:b/>
          <w:i/>
          <w:u w:val="single"/>
        </w:rPr>
        <w:t>Thesis Statement</w:t>
      </w:r>
      <w:r w:rsidRPr="00357C0A">
        <w:rPr>
          <w:rFonts w:ascii="Times New Roman" w:hAnsi="Times New Roman"/>
        </w:rPr>
        <w:t>: Even though there are many factors that affect commodities, weather is still the biggest variable that will determine if you make or break it in commodity exchanges.</w:t>
      </w:r>
    </w:p>
    <w:p w:rsidR="00944FD1" w:rsidRPr="00357C0A" w:rsidRDefault="00944FD1" w:rsidP="00944FD1">
      <w:pPr>
        <w:spacing w:line="480" w:lineRule="auto"/>
        <w:rPr>
          <w:rFonts w:ascii="Times New Roman" w:hAnsi="Times New Roman"/>
        </w:rPr>
      </w:pPr>
      <w:r w:rsidRPr="00357C0A">
        <w:rPr>
          <w:rFonts w:ascii="Times New Roman" w:hAnsi="Times New Roman"/>
        </w:rPr>
        <w:t xml:space="preserve">I. Understanding Commodities </w:t>
      </w:r>
    </w:p>
    <w:p w:rsidR="00944FD1" w:rsidRPr="00357C0A" w:rsidRDefault="00944FD1" w:rsidP="00944FD1">
      <w:pPr>
        <w:pStyle w:val="ListParagraph"/>
        <w:numPr>
          <w:ilvl w:val="0"/>
          <w:numId w:val="1"/>
        </w:numPr>
        <w:spacing w:line="480" w:lineRule="auto"/>
        <w:rPr>
          <w:rFonts w:ascii="Times New Roman" w:hAnsi="Times New Roman"/>
        </w:rPr>
      </w:pPr>
      <w:r w:rsidRPr="00357C0A">
        <w:rPr>
          <w:rFonts w:ascii="Times New Roman" w:hAnsi="Times New Roman"/>
        </w:rPr>
        <w:t xml:space="preserve">How the futures market works </w:t>
      </w:r>
    </w:p>
    <w:p w:rsidR="00944FD1" w:rsidRPr="00357C0A" w:rsidRDefault="00944FD1" w:rsidP="00944FD1">
      <w:pPr>
        <w:spacing w:line="480" w:lineRule="auto"/>
        <w:ind w:left="1080" w:firstLine="360"/>
        <w:rPr>
          <w:rFonts w:ascii="Times New Roman" w:hAnsi="Times New Roman"/>
        </w:rPr>
      </w:pPr>
      <w:r w:rsidRPr="00357C0A">
        <w:rPr>
          <w:rFonts w:ascii="Times New Roman" w:hAnsi="Times New Roman"/>
        </w:rPr>
        <w:t xml:space="preserve">1.Exchange functions and participants </w:t>
      </w:r>
    </w:p>
    <w:p w:rsidR="00944FD1" w:rsidRPr="00357C0A" w:rsidRDefault="00944FD1" w:rsidP="00944FD1">
      <w:pPr>
        <w:spacing w:line="480" w:lineRule="auto"/>
        <w:ind w:left="1080" w:firstLine="360"/>
        <w:rPr>
          <w:rFonts w:ascii="Times New Roman" w:hAnsi="Times New Roman"/>
        </w:rPr>
      </w:pPr>
      <w:r w:rsidRPr="00357C0A">
        <w:rPr>
          <w:rFonts w:ascii="Times New Roman" w:hAnsi="Times New Roman"/>
        </w:rPr>
        <w:t>2. How hedging works</w:t>
      </w:r>
    </w:p>
    <w:p w:rsidR="00944FD1" w:rsidRPr="00357C0A" w:rsidRDefault="00944FD1" w:rsidP="00944FD1">
      <w:pPr>
        <w:pStyle w:val="ListParagraph"/>
        <w:numPr>
          <w:ilvl w:val="0"/>
          <w:numId w:val="1"/>
        </w:numPr>
        <w:spacing w:line="480" w:lineRule="auto"/>
        <w:rPr>
          <w:rFonts w:ascii="Times New Roman" w:hAnsi="Times New Roman"/>
        </w:rPr>
      </w:pPr>
      <w:r w:rsidRPr="00357C0A">
        <w:rPr>
          <w:rFonts w:ascii="Times New Roman" w:hAnsi="Times New Roman"/>
        </w:rPr>
        <w:t>Strategies</w:t>
      </w:r>
    </w:p>
    <w:p w:rsidR="00944FD1" w:rsidRPr="00357C0A" w:rsidRDefault="00944FD1" w:rsidP="00944FD1">
      <w:pPr>
        <w:pStyle w:val="ListParagraph"/>
        <w:numPr>
          <w:ilvl w:val="0"/>
          <w:numId w:val="2"/>
        </w:numPr>
        <w:spacing w:line="480" w:lineRule="auto"/>
        <w:rPr>
          <w:rFonts w:ascii="Times New Roman" w:hAnsi="Times New Roman"/>
        </w:rPr>
      </w:pPr>
      <w:r w:rsidRPr="00357C0A">
        <w:rPr>
          <w:rFonts w:ascii="Times New Roman" w:hAnsi="Times New Roman"/>
        </w:rPr>
        <w:t>1-6 Strategies</w:t>
      </w:r>
    </w:p>
    <w:p w:rsidR="00944FD1" w:rsidRPr="00357C0A" w:rsidRDefault="00944FD1" w:rsidP="00944FD1">
      <w:pPr>
        <w:pStyle w:val="ListParagraph"/>
        <w:numPr>
          <w:ilvl w:val="0"/>
          <w:numId w:val="2"/>
        </w:numPr>
        <w:spacing w:line="480" w:lineRule="auto"/>
        <w:rPr>
          <w:rFonts w:ascii="Times New Roman" w:hAnsi="Times New Roman"/>
        </w:rPr>
      </w:pPr>
      <w:r w:rsidRPr="00357C0A">
        <w:rPr>
          <w:rFonts w:ascii="Times New Roman" w:hAnsi="Times New Roman"/>
        </w:rPr>
        <w:t>Advantages</w:t>
      </w:r>
    </w:p>
    <w:p w:rsidR="00944FD1" w:rsidRPr="00357C0A" w:rsidRDefault="00944FD1" w:rsidP="00944FD1">
      <w:pPr>
        <w:spacing w:line="480" w:lineRule="auto"/>
        <w:rPr>
          <w:rFonts w:ascii="Times New Roman" w:hAnsi="Times New Roman"/>
        </w:rPr>
      </w:pPr>
      <w:r w:rsidRPr="00357C0A">
        <w:rPr>
          <w:rFonts w:ascii="Times New Roman" w:hAnsi="Times New Roman"/>
        </w:rPr>
        <w:t>II. How weather affects commodities</w:t>
      </w:r>
    </w:p>
    <w:p w:rsidR="00944FD1" w:rsidRPr="00357C0A" w:rsidRDefault="00944FD1" w:rsidP="00944FD1">
      <w:pPr>
        <w:pStyle w:val="ListParagraph"/>
        <w:numPr>
          <w:ilvl w:val="0"/>
          <w:numId w:val="3"/>
        </w:numPr>
        <w:spacing w:line="480" w:lineRule="auto"/>
        <w:rPr>
          <w:rFonts w:ascii="Times New Roman" w:hAnsi="Times New Roman"/>
        </w:rPr>
      </w:pPr>
      <w:r w:rsidRPr="00357C0A">
        <w:rPr>
          <w:rFonts w:ascii="Times New Roman" w:hAnsi="Times New Roman"/>
        </w:rPr>
        <w:t>Instances examples, History</w:t>
      </w:r>
    </w:p>
    <w:p w:rsidR="00944FD1" w:rsidRPr="00357C0A" w:rsidRDefault="00944FD1" w:rsidP="00944FD1">
      <w:pPr>
        <w:pStyle w:val="ListParagraph"/>
        <w:numPr>
          <w:ilvl w:val="0"/>
          <w:numId w:val="3"/>
        </w:numPr>
        <w:spacing w:line="480" w:lineRule="auto"/>
        <w:rPr>
          <w:rFonts w:ascii="Times New Roman" w:hAnsi="Times New Roman"/>
        </w:rPr>
      </w:pPr>
      <w:r w:rsidRPr="00357C0A">
        <w:rPr>
          <w:rFonts w:ascii="Times New Roman" w:hAnsi="Times New Roman"/>
        </w:rPr>
        <w:t xml:space="preserve">Why it changes it. </w:t>
      </w:r>
    </w:p>
    <w:p w:rsidR="00944FD1" w:rsidRPr="00357C0A" w:rsidRDefault="00944FD1" w:rsidP="00944FD1">
      <w:pPr>
        <w:pStyle w:val="ListParagraph"/>
        <w:spacing w:line="480" w:lineRule="auto"/>
        <w:ind w:left="0"/>
        <w:rPr>
          <w:rFonts w:ascii="Times New Roman" w:hAnsi="Times New Roman"/>
        </w:rPr>
      </w:pPr>
      <w:r w:rsidRPr="00357C0A">
        <w:rPr>
          <w:rFonts w:ascii="Times New Roman" w:hAnsi="Times New Roman"/>
        </w:rPr>
        <w:t>III. Current markets</w:t>
      </w:r>
    </w:p>
    <w:p w:rsidR="00944FD1" w:rsidRDefault="00944FD1" w:rsidP="00944FD1">
      <w:pPr>
        <w:widowControl w:val="0"/>
        <w:autoSpaceDE w:val="0"/>
        <w:autoSpaceDN w:val="0"/>
        <w:adjustRightInd w:val="0"/>
        <w:spacing w:line="480" w:lineRule="auto"/>
        <w:ind w:firstLine="720"/>
        <w:jc w:val="center"/>
        <w:rPr>
          <w:rFonts w:ascii="Times New Roman" w:hAnsi="Times New Roman" w:cs="Times"/>
          <w:szCs w:val="32"/>
        </w:rPr>
      </w:pPr>
    </w:p>
    <w:p w:rsidR="001C09C9" w:rsidRPr="001C09C9" w:rsidRDefault="00944FD1" w:rsidP="00B240A5">
      <w:pPr>
        <w:widowControl w:val="0"/>
        <w:autoSpaceDE w:val="0"/>
        <w:autoSpaceDN w:val="0"/>
        <w:adjustRightInd w:val="0"/>
        <w:spacing w:line="480" w:lineRule="auto"/>
        <w:ind w:firstLine="720"/>
        <w:rPr>
          <w:rFonts w:ascii="Times New Roman" w:hAnsi="Times New Roman" w:cs="Georgia"/>
          <w:bCs/>
          <w:szCs w:val="48"/>
        </w:rPr>
      </w:pPr>
      <w:r>
        <w:rPr>
          <w:rFonts w:ascii="Times New Roman" w:hAnsi="Times New Roman" w:cs="Times"/>
          <w:szCs w:val="32"/>
        </w:rPr>
        <w:br w:type="page"/>
      </w:r>
      <w:r w:rsidR="001C09C9" w:rsidRPr="001C09C9">
        <w:rPr>
          <w:rFonts w:ascii="Times New Roman" w:hAnsi="Times New Roman" w:cs="Times"/>
          <w:szCs w:val="32"/>
        </w:rPr>
        <w:t>“Civilization as it is known today could not have evolved, nor can it survive, without an adequate food supply” (Norman).</w:t>
      </w:r>
      <w:r w:rsidR="001C09C9" w:rsidRPr="001C09C9">
        <w:rPr>
          <w:rFonts w:ascii="Times New Roman" w:hAnsi="Times New Roman" w:cs="Georgia"/>
          <w:bCs/>
          <w:szCs w:val="48"/>
        </w:rPr>
        <w:t>There is no question that people need food to survive. The true question is; how much food do we need and how do we get that food? While prices continue to rise, do humans waste too much food? When half the world is close to starving, should we be cutting funding on research helping to grow food in an easier and more successful way?</w:t>
      </w:r>
    </w:p>
    <w:p w:rsidR="001C09C9" w:rsidRPr="001C09C9" w:rsidRDefault="001C09C9" w:rsidP="001C09C9">
      <w:pPr>
        <w:widowControl w:val="0"/>
        <w:autoSpaceDE w:val="0"/>
        <w:autoSpaceDN w:val="0"/>
        <w:adjustRightInd w:val="0"/>
        <w:spacing w:line="480" w:lineRule="auto"/>
        <w:rPr>
          <w:rFonts w:ascii="Times New Roman" w:hAnsi="Times New Roman" w:cs="Georgia"/>
          <w:bCs/>
          <w:szCs w:val="48"/>
        </w:rPr>
      </w:pPr>
      <w:r w:rsidRPr="001C09C9">
        <w:rPr>
          <w:rFonts w:ascii="Times New Roman" w:hAnsi="Times New Roman" w:cs="Georgia"/>
          <w:bCs/>
          <w:szCs w:val="48"/>
        </w:rPr>
        <w:tab/>
        <w:t xml:space="preserve">In order for a farmer to gain a reasonable profit, he must consider both the business and agricultural attributes of farming. Farming is a business. It takes time, effort, and even luck. America needs food to support not only its own citizens, but other countries America exports food to as well. In order to have adequate production to support this need, several major factors are necessary. These factors include soil type, equipment, fertilizers, and chemicals. In order for these factors to work, one more factor is absolutely necessary: weather.  </w:t>
      </w:r>
    </w:p>
    <w:p w:rsidR="001C09C9" w:rsidRPr="001C09C9" w:rsidRDefault="001C09C9" w:rsidP="001C09C9">
      <w:pPr>
        <w:widowControl w:val="0"/>
        <w:autoSpaceDE w:val="0"/>
        <w:autoSpaceDN w:val="0"/>
        <w:adjustRightInd w:val="0"/>
        <w:spacing w:line="480" w:lineRule="auto"/>
        <w:rPr>
          <w:rFonts w:ascii="Times New Roman" w:hAnsi="Times New Roman" w:cs="Georgia"/>
          <w:bCs/>
          <w:szCs w:val="48"/>
        </w:rPr>
      </w:pPr>
      <w:r w:rsidRPr="001C09C9">
        <w:rPr>
          <w:rFonts w:ascii="Times New Roman" w:hAnsi="Times New Roman" w:cs="Georgia"/>
          <w:bCs/>
          <w:szCs w:val="48"/>
        </w:rPr>
        <w:tab/>
      </w:r>
      <w:r w:rsidRPr="001C09C9">
        <w:rPr>
          <w:rFonts w:ascii="Times New Roman" w:hAnsi="Times New Roman" w:cs="Verdana"/>
          <w:szCs w:val="36"/>
        </w:rPr>
        <w:t xml:space="preserve">A commodity is a raw material or primary agricultural product that can be bought and sold. </w:t>
      </w:r>
      <w:r w:rsidRPr="001C09C9">
        <w:rPr>
          <w:rFonts w:ascii="Times New Roman" w:hAnsi="Times New Roman" w:cs="Georgia"/>
          <w:bCs/>
          <w:szCs w:val="48"/>
        </w:rPr>
        <w:t>Weather can affect commodities in three different ways; a negative way, a pos</w:t>
      </w:r>
      <w:r w:rsidR="00B240A5">
        <w:rPr>
          <w:rFonts w:ascii="Times New Roman" w:hAnsi="Times New Roman" w:cs="Georgia"/>
          <w:bCs/>
          <w:szCs w:val="48"/>
        </w:rPr>
        <w:t>itive way, and an average</w:t>
      </w:r>
      <w:r w:rsidRPr="001C09C9">
        <w:rPr>
          <w:rFonts w:ascii="Times New Roman" w:hAnsi="Times New Roman" w:cs="Georgia"/>
          <w:bCs/>
          <w:szCs w:val="48"/>
        </w:rPr>
        <w:t xml:space="preserve"> way. Weather’s inconsistency and unpredictability make predicting the type of crop that each year’s harvest will produce very</w:t>
      </w:r>
      <w:r w:rsidR="009B78A0">
        <w:rPr>
          <w:rFonts w:ascii="Times New Roman" w:hAnsi="Times New Roman" w:cs="Georgia"/>
          <w:bCs/>
          <w:szCs w:val="48"/>
        </w:rPr>
        <w:t xml:space="preserve"> difficult</w:t>
      </w:r>
      <w:r w:rsidRPr="001C09C9">
        <w:rPr>
          <w:rFonts w:ascii="Times New Roman" w:hAnsi="Times New Roman" w:cs="Georgia"/>
          <w:bCs/>
          <w:szCs w:val="48"/>
        </w:rPr>
        <w:t xml:space="preserve">, if not impossible.  </w:t>
      </w:r>
    </w:p>
    <w:p w:rsidR="001C09C9" w:rsidRPr="001C09C9" w:rsidRDefault="001C09C9" w:rsidP="001C09C9">
      <w:pPr>
        <w:widowControl w:val="0"/>
        <w:autoSpaceDE w:val="0"/>
        <w:autoSpaceDN w:val="0"/>
        <w:adjustRightInd w:val="0"/>
        <w:spacing w:line="480" w:lineRule="auto"/>
        <w:ind w:firstLine="720"/>
        <w:rPr>
          <w:ins w:id="1" w:author="Owner" w:date="2012-11-25T15:26:00Z"/>
          <w:rFonts w:ascii="Times New Roman" w:hAnsi="Times New Roman" w:cs="Georgia"/>
          <w:bCs/>
          <w:szCs w:val="48"/>
        </w:rPr>
      </w:pPr>
      <w:r w:rsidRPr="001C09C9">
        <w:rPr>
          <w:rFonts w:ascii="Times New Roman" w:hAnsi="Times New Roman" w:cs="Georgia"/>
          <w:bCs/>
          <w:szCs w:val="48"/>
        </w:rPr>
        <w:t>Weather can differ greatly in small geographic distances. One area may experience drought, while at the same time, an area nearby may experience nearly perfect rainfall.  In addition, weather can drastically change in a short amount of time. As weather goes through these dramatic changes, commodity prices react just as quickly. Commodity prices are affected by the amount of production in that product or crop. For example, if an area experiences a severe drought, crops do not grow and there will be a shortage of crops in that area.</w:t>
      </w:r>
    </w:p>
    <w:p w:rsidR="001C09C9" w:rsidRPr="001C09C9" w:rsidRDefault="001C09C9" w:rsidP="001C09C9">
      <w:pPr>
        <w:widowControl w:val="0"/>
        <w:autoSpaceDE w:val="0"/>
        <w:autoSpaceDN w:val="0"/>
        <w:adjustRightInd w:val="0"/>
        <w:spacing w:line="480" w:lineRule="auto"/>
        <w:ind w:firstLine="720"/>
        <w:rPr>
          <w:rFonts w:ascii="Times New Roman" w:hAnsi="Times New Roman" w:cs="Georgia"/>
          <w:bCs/>
          <w:szCs w:val="48"/>
        </w:rPr>
      </w:pPr>
      <w:r w:rsidRPr="001C09C9">
        <w:rPr>
          <w:rFonts w:ascii="Times New Roman" w:hAnsi="Times New Roman" w:cs="Georgia"/>
          <w:bCs/>
          <w:szCs w:val="48"/>
        </w:rPr>
        <w:t>The United States is the largest supplier in the world of corn. When the United States has a short supply of crops, grain prices are affected in a very dramatic way.  This is a simple concept, supply and demand. Supply and demand is when you have a product you are selling and a price. The more a product is going to be needed the more demand it has. When you have more of a demand for a product, price is increased. When the United States experiences good weather</w:t>
      </w:r>
      <w:ins w:id="2" w:author="Owner" w:date="2012-11-25T15:25:00Z">
        <w:r w:rsidRPr="001C09C9">
          <w:rPr>
            <w:rFonts w:ascii="Times New Roman" w:hAnsi="Times New Roman" w:cs="Georgia"/>
            <w:bCs/>
            <w:szCs w:val="48"/>
          </w:rPr>
          <w:t>,</w:t>
        </w:r>
      </w:ins>
      <w:r w:rsidRPr="001C09C9">
        <w:rPr>
          <w:rFonts w:ascii="Times New Roman" w:hAnsi="Times New Roman" w:cs="Georgia"/>
          <w:bCs/>
          <w:szCs w:val="48"/>
        </w:rPr>
        <w:t xml:space="preserve"> it affects the prices in a similar fashion to the bad weather, just in the opposite direction. The same concept of supply and demand applies.  Good weather can force the prices to fall back down. Good weather consists of small, consistent doses of rain. Good weather produces better crops. When the United States’ supply fits the world’s needs, the price of commodities will decrease because the needs of the world are met. </w:t>
      </w:r>
    </w:p>
    <w:p w:rsidR="001C09C9" w:rsidRPr="001C09C9" w:rsidRDefault="001C09C9" w:rsidP="001C09C9">
      <w:pPr>
        <w:widowControl w:val="0"/>
        <w:autoSpaceDE w:val="0"/>
        <w:autoSpaceDN w:val="0"/>
        <w:adjustRightInd w:val="0"/>
        <w:spacing w:line="480" w:lineRule="auto"/>
        <w:rPr>
          <w:rFonts w:ascii="Times New Roman" w:hAnsi="Times New Roman" w:cs="Times"/>
          <w:szCs w:val="32"/>
        </w:rPr>
      </w:pPr>
      <w:r w:rsidRPr="001C09C9">
        <w:rPr>
          <w:rFonts w:ascii="Times New Roman" w:hAnsi="Times New Roman" w:cs="Georgia"/>
          <w:bCs/>
          <w:szCs w:val="48"/>
        </w:rPr>
        <w:tab/>
        <w:t xml:space="preserve">Sometimes weather is good in some areas, but not as good in others. Just because one area has good weather, does not mean the whole United States does. Droughts are often spotty and inconsistent, taking up only a small area of land. In the big picture, prices are going to be affected by the overall supply, not one small piece. </w:t>
      </w:r>
    </w:p>
    <w:p w:rsidR="001C09C9" w:rsidRPr="001C09C9" w:rsidRDefault="001C09C9" w:rsidP="001C09C9">
      <w:pPr>
        <w:widowControl w:val="0"/>
        <w:autoSpaceDE w:val="0"/>
        <w:autoSpaceDN w:val="0"/>
        <w:adjustRightInd w:val="0"/>
        <w:spacing w:line="480" w:lineRule="auto"/>
        <w:ind w:firstLine="720"/>
        <w:rPr>
          <w:ins w:id="3" w:author="Owner" w:date="2012-11-25T15:35:00Z"/>
          <w:rFonts w:ascii="Times New Roman" w:hAnsi="Times New Roman" w:cs="Georgia"/>
          <w:bCs/>
          <w:szCs w:val="48"/>
        </w:rPr>
      </w:pPr>
      <w:r w:rsidRPr="001C09C9">
        <w:rPr>
          <w:rFonts w:ascii="Times New Roman" w:hAnsi="Times New Roman" w:cs="Georgia"/>
          <w:bCs/>
          <w:szCs w:val="48"/>
        </w:rPr>
        <w:t>Weather is one of the greatest variables that affect crops’ production.  In order for crops to grow at all, the right amount of rain is needed at almost the exact time and place.</w:t>
      </w:r>
      <w:ins w:id="4" w:author="Owner" w:date="2012-11-25T15:35:00Z">
        <w:r w:rsidRPr="001C09C9">
          <w:rPr>
            <w:rFonts w:ascii="Times New Roman" w:hAnsi="Times New Roman" w:cs="Georgia"/>
            <w:bCs/>
            <w:szCs w:val="48"/>
          </w:rPr>
          <w:t xml:space="preserve"> </w:t>
        </w:r>
      </w:ins>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Georgia"/>
          <w:bCs/>
          <w:szCs w:val="48"/>
        </w:rPr>
        <w:t xml:space="preserve">Farming is a business. Farmers are required  to make difficult choices everyday based on financial decisions. </w:t>
      </w:r>
      <w:r w:rsidRPr="001C09C9">
        <w:rPr>
          <w:rFonts w:ascii="Times New Roman" w:hAnsi="Times New Roman" w:cs="Verdana"/>
          <w:szCs w:val="36"/>
        </w:rPr>
        <w:t>Even though there are many factors that affect commodities, weather is still the biggest variable that will determine if you make or break it in commodity exchanges.</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 xml:space="preserve">A commodity exchange is an exchange for buying and selling commodities for future delivery. A futures contract is a commitment to make or take delivery of a specific quantity and quality of a given commodity at a predetermined place and time in the future (Chicago Board of Trade 5). All the terms of the contract are set in stone in advance, with the exception of price. The price is determined on the trading floor of a commodity exchange or through an exchanges’ electronic trading system. All contracts will be settled by liquidation or the actual delivery of the commodity. But only one percent of all contracts traded end up in the actual delivery of the commodity. Almost all contracts are settled with liquidation (5).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The main purpose of a commodity exchange is to bring the buyers and sellers together. The role of the exchange is simply a central marketplace. It has no part in whether pri</w:t>
      </w:r>
      <w:r w:rsidR="009B78A0">
        <w:rPr>
          <w:rFonts w:ascii="Times New Roman" w:hAnsi="Times New Roman" w:cs="Verdana"/>
          <w:szCs w:val="36"/>
        </w:rPr>
        <w:t>c</w:t>
      </w:r>
      <w:r w:rsidRPr="001C09C9">
        <w:rPr>
          <w:rFonts w:ascii="Times New Roman" w:hAnsi="Times New Roman" w:cs="Verdana"/>
          <w:szCs w:val="36"/>
        </w:rPr>
        <w:t>es are high or low. The exchange helps enforce rules and keep an open trading market available to everyone so no one will have an advantage. Only members can make a trade at the exchange.  If an individual is not a member, that individual can work through a broker.  The broker simply calls in the individual’s order to an exchange member and the exchange member executes the order</w:t>
      </w:r>
      <w:r w:rsidR="009B78A0">
        <w:rPr>
          <w:rFonts w:ascii="Times New Roman" w:hAnsi="Times New Roman" w:cs="Verdana"/>
          <w:szCs w:val="36"/>
        </w:rPr>
        <w:t xml:space="preserve"> (Chicago Board of Trade)</w:t>
      </w:r>
      <w:r w:rsidRPr="001C09C9">
        <w:rPr>
          <w:rFonts w:ascii="Times New Roman" w:hAnsi="Times New Roman" w:cs="Verdana"/>
          <w:szCs w:val="36"/>
        </w:rPr>
        <w:t xml:space="preserve">.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Most futures market participants fall between two categories: hedgers and speculators. The word hedge means protection:</w:t>
      </w:r>
      <w:r w:rsidR="009B78A0">
        <w:rPr>
          <w:rFonts w:ascii="Times New Roman" w:hAnsi="Times New Roman" w:cs="Verdana"/>
          <w:szCs w:val="36"/>
        </w:rPr>
        <w:t xml:space="preserve"> “</w:t>
      </w:r>
      <w:r w:rsidRPr="001C09C9">
        <w:rPr>
          <w:rFonts w:ascii="Times New Roman" w:hAnsi="Times New Roman" w:cs="Verdana"/>
          <w:szCs w:val="36"/>
        </w:rPr>
        <w:t>to try to avoid or lessen a loss by making a counterbalancing investment</w:t>
      </w:r>
      <w:r w:rsidR="008E0280">
        <w:rPr>
          <w:rFonts w:ascii="Times New Roman" w:hAnsi="Times New Roman" w:cs="Verdana"/>
          <w:szCs w:val="36"/>
        </w:rPr>
        <w:t xml:space="preserve"> (Chicago Board of Trade)</w:t>
      </w:r>
      <w:r w:rsidRPr="001C09C9">
        <w:rPr>
          <w:rFonts w:ascii="Times New Roman" w:hAnsi="Times New Roman" w:cs="Verdana"/>
          <w:szCs w:val="36"/>
        </w:rPr>
        <w:t xml:space="preserve">.” Importers want to take advantage of lower prices for grain contracted for future delivery but not yet received. But the exporters, processors or livestock producers, merchandisers or elevators, and farmers are all in need of protection. These are all known as hedgers. The speculators can be part of the general public or </w:t>
      </w:r>
      <w:r w:rsidR="008E0280">
        <w:rPr>
          <w:rFonts w:ascii="Times New Roman" w:hAnsi="Times New Roman" w:cs="Verdana"/>
          <w:szCs w:val="36"/>
        </w:rPr>
        <w:t>t</w:t>
      </w:r>
      <w:r w:rsidRPr="001C09C9">
        <w:rPr>
          <w:rFonts w:ascii="Times New Roman" w:hAnsi="Times New Roman" w:cs="Verdana"/>
          <w:szCs w:val="36"/>
        </w:rPr>
        <w:t xml:space="preserve">hey may be floor traders. The speculators then simply provide liquidity: the ability to enter and exit the market quickly and easily. If speculators can anticipate the direction and timing of the markets, they will be successful and prove their talents. That is their goal.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 xml:space="preserve">Now the affect margins and bases have on futures. In order to bring a margin account up to the required level, a brokerage firm makes a margin call to a market participant and additional funds are deposited. The reason for additional funds can be the result of a losing market position or an increase in the required margin. The basis is the difference between the local cash price of a commodity and the price of a related futures contract. </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 xml:space="preserve">Cash price – futures price =basis.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There are 6 different strategies for buying and selling agricultural options</w:t>
      </w:r>
      <w:r w:rsidR="008E0280">
        <w:rPr>
          <w:rFonts w:ascii="Times New Roman" w:hAnsi="Times New Roman" w:cs="Verdana"/>
          <w:szCs w:val="36"/>
        </w:rPr>
        <w:t xml:space="preserve"> (Chicago Board of Trade)</w:t>
      </w:r>
      <w:r w:rsidRPr="001C09C9">
        <w:rPr>
          <w:rFonts w:ascii="Times New Roman" w:hAnsi="Times New Roman" w:cs="Verdana"/>
          <w:szCs w:val="36"/>
        </w:rPr>
        <w:t xml:space="preserve">. </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Strategy #1 Buy calls for protection against rising prices.</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 xml:space="preserve">Strategy #2 Sell puts to lower your buying price in a stable market. </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 xml:space="preserve">Strategy #3 Buy a call and sell a put to establish a buying price range. </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 xml:space="preserve">Strategy #4 Buy puts for protection against lower prices. </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Strategy #5 Buy a put and sell a call to establish a selling price range, this building a fence.</w:t>
      </w:r>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 xml:space="preserve">Strategy #6 Sell crop at harvest and buy call options to profit from a possible price increase. </w:t>
      </w:r>
    </w:p>
    <w:p w:rsidR="001C09C9" w:rsidRPr="001C09C9" w:rsidRDefault="001C09C9" w:rsidP="001C09C9">
      <w:pPr>
        <w:widowControl w:val="0"/>
        <w:autoSpaceDE w:val="0"/>
        <w:autoSpaceDN w:val="0"/>
        <w:adjustRightInd w:val="0"/>
        <w:spacing w:line="480" w:lineRule="auto"/>
        <w:ind w:firstLine="720"/>
        <w:rPr>
          <w:ins w:id="5" w:author="Owner" w:date="2012-11-25T18:40:00Z"/>
          <w:rFonts w:ascii="Times New Roman" w:hAnsi="Times New Roman" w:cs="Verdana"/>
          <w:szCs w:val="36"/>
        </w:rPr>
      </w:pPr>
      <w:r w:rsidRPr="001C09C9">
        <w:rPr>
          <w:rFonts w:ascii="Times New Roman" w:hAnsi="Times New Roman" w:cs="Verdana"/>
          <w:szCs w:val="36"/>
        </w:rPr>
        <w:t>There are four basic principles that affect futures prices: (1) supply and demand, (2) inventories and stocks, (3) c</w:t>
      </w:r>
      <w:r w:rsidR="008E0280">
        <w:rPr>
          <w:rFonts w:ascii="Times New Roman" w:hAnsi="Times New Roman" w:cs="Verdana"/>
          <w:szCs w:val="36"/>
        </w:rPr>
        <w:t>urrency, and (4) inflation (</w:t>
      </w:r>
      <w:r w:rsidRPr="001C09C9">
        <w:rPr>
          <w:rFonts w:ascii="Times New Roman" w:hAnsi="Times New Roman" w:cs="Verdana"/>
          <w:szCs w:val="36"/>
        </w:rPr>
        <w:t xml:space="preserve">Ponzio). Futures prices adjust to reflect the additional information about the supply and demand as it becomes available. So if the United States is experiencing a huge drought throughout the Midwest like this last year, the supply will be low due to the worse production. The market will see this and adjust by adjusting to supply and demand. So the prices will go up due to the low supply (Chicago Board of Trade 6). This is very similar to selling other items like a car for example. The less a company makes a car the more valuable and rare that car will be. If they make 1 mustang and 500 corvettes the mustang will most likely be more valuable, this being that they are very similar cars with the same specs.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 xml:space="preserve">Inventory is a quantity of goods held in stock. So </w:t>
      </w:r>
      <w:r w:rsidR="00782A7F" w:rsidRPr="001C09C9">
        <w:rPr>
          <w:rFonts w:ascii="Times New Roman" w:hAnsi="Times New Roman" w:cs="Verdana"/>
          <w:szCs w:val="36"/>
        </w:rPr>
        <w:t>let’s</w:t>
      </w:r>
      <w:r w:rsidRPr="001C09C9">
        <w:rPr>
          <w:rFonts w:ascii="Times New Roman" w:hAnsi="Times New Roman" w:cs="Verdana"/>
          <w:szCs w:val="36"/>
        </w:rPr>
        <w:t xml:space="preserve"> say there is a drought and the supply of corn falls short to half of what it normally would in an average year, prices generally rise to drive demand down. If at a later time, this same scenario occurs again, but this time farmers have prepared by filling their silos for such emergencies, then even though the production has temporarily shut down, the supply meets the demand. Inventories begin to fall</w:t>
      </w:r>
      <w:ins w:id="6" w:author="Owner" w:date="2012-11-25T18:38:00Z">
        <w:r w:rsidRPr="001C09C9">
          <w:rPr>
            <w:rFonts w:ascii="Times New Roman" w:hAnsi="Times New Roman" w:cs="Verdana"/>
            <w:szCs w:val="36"/>
          </w:rPr>
          <w:t>,</w:t>
        </w:r>
      </w:ins>
      <w:r w:rsidRPr="001C09C9">
        <w:rPr>
          <w:rFonts w:ascii="Times New Roman" w:hAnsi="Times New Roman" w:cs="Verdana"/>
          <w:szCs w:val="36"/>
        </w:rPr>
        <w:t xml:space="preserve"> but nobody is worried because the drought is just temporary. This time, because of the farmers’ preparation, prices do not change. But the production cannot stay offline for too long or inventories will begin to fall to low levels. In that case, prices will rise to quell demand and preserve inventories until produc</w:t>
      </w:r>
      <w:r w:rsidR="008E0280">
        <w:rPr>
          <w:rFonts w:ascii="Times New Roman" w:hAnsi="Times New Roman" w:cs="Verdana"/>
          <w:szCs w:val="36"/>
        </w:rPr>
        <w:t>tion can get back on track (</w:t>
      </w:r>
      <w:r w:rsidRPr="001C09C9">
        <w:rPr>
          <w:rFonts w:ascii="Times New Roman" w:hAnsi="Times New Roman" w:cs="Verdana"/>
          <w:szCs w:val="36"/>
        </w:rPr>
        <w:t xml:space="preserve">Ponzio 2).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The Currency that affects commodities is basically transferring the money to the correct amounts so they equal each other. For instance, if China buys 10 Yuan worth of soybeans from the United States, then that is equal to $1.6 U.S dollars. Currently, all countries use the same board of trade or markets</w:t>
      </w:r>
      <w:ins w:id="7" w:author="Owner" w:date="2012-11-25T18:42:00Z">
        <w:r w:rsidRPr="001C09C9">
          <w:rPr>
            <w:rFonts w:ascii="Times New Roman" w:hAnsi="Times New Roman" w:cs="Verdana"/>
            <w:szCs w:val="36"/>
          </w:rPr>
          <w:t>,</w:t>
        </w:r>
      </w:ins>
      <w:r w:rsidRPr="001C09C9">
        <w:rPr>
          <w:rFonts w:ascii="Times New Roman" w:hAnsi="Times New Roman" w:cs="Verdana"/>
          <w:szCs w:val="36"/>
        </w:rPr>
        <w:t xml:space="preserve"> so it may be cheaper for China to buy from another count</w:t>
      </w:r>
      <w:r w:rsidR="008E0280">
        <w:rPr>
          <w:rFonts w:ascii="Times New Roman" w:hAnsi="Times New Roman" w:cs="Verdana"/>
          <w:szCs w:val="36"/>
        </w:rPr>
        <w:t>ry like Brazil for example (</w:t>
      </w:r>
      <w:r w:rsidRPr="001C09C9">
        <w:rPr>
          <w:rFonts w:ascii="Times New Roman" w:hAnsi="Times New Roman" w:cs="Verdana"/>
          <w:szCs w:val="36"/>
        </w:rPr>
        <w:t xml:space="preserve">Ponzio 3).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 xml:space="preserve">Inflation occurs without the awareness of most individuals, who generally do not feel its affects. Inflation generally rises over time. If inflation goes up three percent each year, corn prices rise three percent as well, due to a rise in income, utilities and supplies </w:t>
      </w:r>
      <w:del w:id="8" w:author="Owner" w:date="2012-11-25T18:49:00Z">
        <w:r w:rsidRPr="001C09C9" w:rsidDel="001F7845">
          <w:rPr>
            <w:rFonts w:ascii="Times New Roman" w:hAnsi="Times New Roman" w:cs="Verdana"/>
            <w:szCs w:val="36"/>
          </w:rPr>
          <w:delText xml:space="preserve">all go up that 3% as well </w:delText>
        </w:r>
      </w:del>
      <w:r w:rsidR="008E0280">
        <w:rPr>
          <w:rFonts w:ascii="Times New Roman" w:hAnsi="Times New Roman" w:cs="Verdana"/>
          <w:szCs w:val="36"/>
        </w:rPr>
        <w:t>(</w:t>
      </w:r>
      <w:r w:rsidRPr="001C09C9">
        <w:rPr>
          <w:rFonts w:ascii="Times New Roman" w:hAnsi="Times New Roman" w:cs="Verdana"/>
          <w:szCs w:val="36"/>
        </w:rPr>
        <w:t xml:space="preserve">Ponzio 4). </w:t>
      </w:r>
    </w:p>
    <w:p w:rsidR="001C09C9" w:rsidRDefault="001C09C9" w:rsidP="001C09C9">
      <w:pPr>
        <w:widowControl w:val="0"/>
        <w:autoSpaceDE w:val="0"/>
        <w:autoSpaceDN w:val="0"/>
        <w:adjustRightInd w:val="0"/>
        <w:spacing w:line="480" w:lineRule="auto"/>
        <w:ind w:firstLine="720"/>
        <w:rPr>
          <w:rFonts w:ascii="Times New Roman" w:hAnsi="Times New Roman" w:cs="Verdana"/>
          <w:szCs w:val="36"/>
        </w:rPr>
      </w:pPr>
      <w:del w:id="9" w:author="Owner" w:date="2012-11-25T18:49:00Z">
        <w:r w:rsidRPr="001C09C9" w:rsidDel="001F7845">
          <w:rPr>
            <w:rFonts w:ascii="Times New Roman" w:hAnsi="Times New Roman" w:cs="Verdana"/>
            <w:szCs w:val="36"/>
          </w:rPr>
          <w:delText>But when you look at all of this what does it all involve and come down to</w:delText>
        </w:r>
      </w:del>
      <w:ins w:id="10" w:author="Owner" w:date="2012-11-25T18:49:00Z">
        <w:r w:rsidRPr="001C09C9">
          <w:rPr>
            <w:rFonts w:ascii="Times New Roman" w:hAnsi="Times New Roman" w:cs="Verdana"/>
            <w:szCs w:val="36"/>
          </w:rPr>
          <w:t xml:space="preserve">All of this information relates to supply and demand.  </w:t>
        </w:r>
      </w:ins>
      <w:del w:id="11" w:author="Owner" w:date="2012-11-25T18:50:00Z">
        <w:r w:rsidR="00BF792D">
          <w:rPr>
            <w:rFonts w:ascii="Times New Roman" w:hAnsi="Times New Roman" w:cs="Verdana"/>
            <w:szCs w:val="36"/>
          </w:rPr>
          <w:delText xml:space="preserve">? It all simply comes down to supply and demand! </w:delText>
        </w:r>
      </w:del>
      <w:r w:rsidR="00BF792D">
        <w:rPr>
          <w:rFonts w:ascii="Times New Roman" w:hAnsi="Times New Roman" w:cs="Verdana"/>
          <w:szCs w:val="36"/>
        </w:rPr>
        <w:t>You can’t sell one little production for a little price you will never make money it has to even out</w:t>
      </w:r>
      <w:r w:rsidRPr="001C09C9">
        <w:rPr>
          <w:rFonts w:ascii="Times New Roman" w:hAnsi="Times New Roman" w:cs="Verdana"/>
          <w:szCs w:val="36"/>
        </w:rPr>
        <w:t xml:space="preserve"> (Joe Ponzio 5)</w:t>
      </w:r>
      <w:r>
        <w:rPr>
          <w:rFonts w:ascii="Times New Roman" w:hAnsi="Times New Roman" w:cs="Verdana"/>
          <w:szCs w:val="36"/>
        </w:rPr>
        <w:t xml:space="preserve">. </w:t>
      </w:r>
    </w:p>
    <w:p w:rsidR="001C09C9" w:rsidRPr="001C09C9" w:rsidDel="001F7845" w:rsidRDefault="001C09C9" w:rsidP="001C09C9">
      <w:pPr>
        <w:widowControl w:val="0"/>
        <w:autoSpaceDE w:val="0"/>
        <w:autoSpaceDN w:val="0"/>
        <w:adjustRightInd w:val="0"/>
        <w:spacing w:line="480" w:lineRule="auto"/>
        <w:rPr>
          <w:del w:id="12" w:author="Owner" w:date="2012-11-25T18:51:00Z"/>
          <w:rFonts w:ascii="Times New Roman" w:hAnsi="Times New Roman" w:cs="Verdana"/>
          <w:szCs w:val="36"/>
        </w:rPr>
      </w:pPr>
    </w:p>
    <w:p w:rsidR="009B78A0" w:rsidRDefault="001C09C9">
      <w:pPr>
        <w:widowControl w:val="0"/>
        <w:autoSpaceDE w:val="0"/>
        <w:autoSpaceDN w:val="0"/>
        <w:adjustRightInd w:val="0"/>
        <w:spacing w:line="480" w:lineRule="auto"/>
        <w:rPr>
          <w:rFonts w:ascii="Times New Roman" w:hAnsi="Times New Roman" w:cs="Verdana"/>
          <w:szCs w:val="36"/>
        </w:rPr>
      </w:pPr>
      <w:del w:id="13" w:author="Owner" w:date="2012-11-25T18:50:00Z">
        <w:r w:rsidRPr="001C09C9" w:rsidDel="001F7845">
          <w:rPr>
            <w:rFonts w:ascii="Times New Roman" w:hAnsi="Times New Roman" w:cs="Verdana"/>
            <w:szCs w:val="36"/>
          </w:rPr>
          <w:delText>So w</w:delText>
        </w:r>
      </w:del>
      <w:ins w:id="14" w:author="Owner" w:date="2012-11-25T18:50:00Z">
        <w:r w:rsidRPr="001C09C9">
          <w:rPr>
            <w:rFonts w:ascii="Times New Roman" w:hAnsi="Times New Roman" w:cs="Verdana"/>
            <w:szCs w:val="36"/>
          </w:rPr>
          <w:t>And w</w:t>
        </w:r>
      </w:ins>
      <w:r w:rsidRPr="001C09C9">
        <w:rPr>
          <w:rFonts w:ascii="Times New Roman" w:hAnsi="Times New Roman" w:cs="Verdana"/>
          <w:szCs w:val="36"/>
        </w:rPr>
        <w:t xml:space="preserve">hat is maybe the biggest variable that affects supply and demand? </w:t>
      </w:r>
      <w:del w:id="15" w:author="Owner" w:date="2012-11-25T18:51:00Z">
        <w:r w:rsidRPr="001C09C9" w:rsidDel="001F7845">
          <w:rPr>
            <w:rFonts w:ascii="Times New Roman" w:hAnsi="Times New Roman" w:cs="Verdana"/>
            <w:szCs w:val="36"/>
          </w:rPr>
          <w:delText>Once again the answer is weather!</w:delText>
        </w:r>
      </w:del>
      <w:ins w:id="16" w:author="Owner" w:date="2012-11-25T18:51:00Z">
        <w:r w:rsidRPr="001C09C9">
          <w:rPr>
            <w:rFonts w:ascii="Times New Roman" w:hAnsi="Times New Roman" w:cs="Verdana"/>
            <w:szCs w:val="36"/>
          </w:rPr>
          <w:t>Once again, the answer is weather.</w:t>
        </w:r>
      </w:ins>
      <w:r w:rsidRPr="001C09C9">
        <w:rPr>
          <w:rFonts w:ascii="Times New Roman" w:hAnsi="Times New Roman" w:cs="Verdana"/>
          <w:szCs w:val="36"/>
        </w:rPr>
        <w:t xml:space="preserve"> </w:t>
      </w:r>
    </w:p>
    <w:p w:rsidR="008F7D96"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ab/>
      </w:r>
      <w:r w:rsidRPr="001C09C9">
        <w:rPr>
          <w:rFonts w:ascii="Times New Roman" w:hAnsi="Times New Roman" w:cs="Georgia"/>
          <w:szCs w:val="30"/>
        </w:rPr>
        <w:t xml:space="preserve">Long-term climate records from tree-ring chronologies show that </w:t>
      </w:r>
      <w:del w:id="17" w:author="Owner" w:date="2012-11-25T18:51:00Z">
        <w:r w:rsidRPr="001C09C9" w:rsidDel="001F7845">
          <w:rPr>
            <w:rFonts w:ascii="Times New Roman" w:hAnsi="Times New Roman" w:cs="Georgia"/>
            <w:szCs w:val="30"/>
          </w:rPr>
          <w:delText xml:space="preserve">this </w:delText>
        </w:r>
      </w:del>
      <w:ins w:id="18" w:author="Owner" w:date="2012-11-25T18:51:00Z">
        <w:r w:rsidRPr="001C09C9">
          <w:rPr>
            <w:rFonts w:ascii="Times New Roman" w:hAnsi="Times New Roman" w:cs="Georgia"/>
            <w:szCs w:val="30"/>
          </w:rPr>
          <w:t xml:space="preserve">the 2012 </w:t>
        </w:r>
      </w:ins>
      <w:r w:rsidRPr="001C09C9">
        <w:rPr>
          <w:rFonts w:ascii="Times New Roman" w:hAnsi="Times New Roman" w:cs="Georgia"/>
          <w:szCs w:val="30"/>
        </w:rPr>
        <w:t xml:space="preserve">drought </w:t>
      </w:r>
      <w:ins w:id="19" w:author="Owner" w:date="2012-11-25T18:51:00Z">
        <w:r w:rsidRPr="001C09C9">
          <w:rPr>
            <w:rFonts w:ascii="Times New Roman" w:hAnsi="Times New Roman" w:cs="Georgia"/>
            <w:szCs w:val="30"/>
          </w:rPr>
          <w:t xml:space="preserve">in the Midwest </w:t>
        </w:r>
      </w:ins>
      <w:r w:rsidRPr="001C09C9">
        <w:rPr>
          <w:rFonts w:ascii="Times New Roman" w:hAnsi="Times New Roman" w:cs="Georgia"/>
          <w:szCs w:val="30"/>
        </w:rPr>
        <w:t xml:space="preserve">was the most severe event of its kind in the western United States in the past 800 years. </w:t>
      </w:r>
      <w:r w:rsidR="00BF792D">
        <w:rPr>
          <w:rFonts w:ascii="Times New Roman" w:hAnsi="Times New Roman" w:cs="Georgia"/>
          <w:szCs w:val="30"/>
        </w:rPr>
        <w:t>Though there have been many extreme droughts over the last 1,200 years, only three other events have been of similar magnitude, all during periods of “mega droughts.”</w:t>
      </w:r>
      <w:r w:rsidR="008E0280">
        <w:rPr>
          <w:rFonts w:ascii="Times New Roman" w:hAnsi="Times New Roman" w:cs="Verdana"/>
          <w:szCs w:val="36"/>
        </w:rPr>
        <w:t xml:space="preserve"> (Schwalm,</w:t>
      </w:r>
      <w:r w:rsidRPr="001C09C9">
        <w:rPr>
          <w:rFonts w:ascii="Times New Roman" w:hAnsi="Times New Roman" w:cs="Verdana"/>
          <w:szCs w:val="36"/>
        </w:rPr>
        <w:t xml:space="preserve"> Williams and Schaefer).</w:t>
      </w:r>
      <w:r w:rsidRPr="001C09C9">
        <w:rPr>
          <w:rFonts w:ascii="Times New Roman" w:hAnsi="Times New Roman" w:cs="Verdana"/>
          <w:szCs w:val="36"/>
        </w:rPr>
        <w:tab/>
      </w:r>
    </w:p>
    <w:p w:rsidR="001C09C9" w:rsidRPr="001C09C9" w:rsidRDefault="001C09C9" w:rsidP="008E0280">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 xml:space="preserve">In </w:t>
      </w:r>
      <w:del w:id="20" w:author="Owner" w:date="2012-11-25T18:52:00Z">
        <w:r w:rsidRPr="001C09C9" w:rsidDel="00C6488D">
          <w:rPr>
            <w:rFonts w:ascii="Times New Roman" w:hAnsi="Times New Roman" w:cs="Verdana"/>
            <w:szCs w:val="36"/>
          </w:rPr>
          <w:delText xml:space="preserve">our </w:delText>
        </w:r>
      </w:del>
      <w:ins w:id="21" w:author="Owner" w:date="2012-11-25T18:52:00Z">
        <w:r w:rsidRPr="001C09C9">
          <w:rPr>
            <w:rFonts w:ascii="Times New Roman" w:hAnsi="Times New Roman" w:cs="Verdana"/>
            <w:szCs w:val="36"/>
          </w:rPr>
          <w:t xml:space="preserve">the </w:t>
        </w:r>
      </w:ins>
      <w:r w:rsidRPr="001C09C9">
        <w:rPr>
          <w:rFonts w:ascii="Times New Roman" w:hAnsi="Times New Roman" w:cs="Verdana"/>
          <w:szCs w:val="36"/>
        </w:rPr>
        <w:t xml:space="preserve">history </w:t>
      </w:r>
      <w:ins w:id="22" w:author="Owner" w:date="2012-11-25T18:52:00Z">
        <w:r w:rsidRPr="001C09C9">
          <w:rPr>
            <w:rFonts w:ascii="Times New Roman" w:hAnsi="Times New Roman" w:cs="Verdana"/>
            <w:szCs w:val="36"/>
          </w:rPr>
          <w:t>of the United States, this country</w:t>
        </w:r>
      </w:ins>
      <w:del w:id="23" w:author="Owner" w:date="2012-11-25T18:52:00Z">
        <w:r w:rsidRPr="001C09C9" w:rsidDel="00C6488D">
          <w:rPr>
            <w:rFonts w:ascii="Times New Roman" w:hAnsi="Times New Roman" w:cs="Verdana"/>
            <w:szCs w:val="36"/>
          </w:rPr>
          <w:delText>we</w:delText>
        </w:r>
      </w:del>
      <w:del w:id="24" w:author="Owner" w:date="2012-11-25T18:53:00Z">
        <w:r w:rsidRPr="001C09C9" w:rsidDel="00C6488D">
          <w:rPr>
            <w:rFonts w:ascii="Times New Roman" w:hAnsi="Times New Roman" w:cs="Verdana"/>
            <w:szCs w:val="36"/>
          </w:rPr>
          <w:delText xml:space="preserve"> have</w:delText>
        </w:r>
      </w:del>
      <w:ins w:id="25" w:author="Owner" w:date="2012-11-25T18:53:00Z">
        <w:r w:rsidRPr="001C09C9">
          <w:rPr>
            <w:rFonts w:ascii="Times New Roman" w:hAnsi="Times New Roman" w:cs="Verdana"/>
            <w:szCs w:val="36"/>
          </w:rPr>
          <w:t xml:space="preserve"> has</w:t>
        </w:r>
      </w:ins>
      <w:r w:rsidRPr="001C09C9">
        <w:rPr>
          <w:rFonts w:ascii="Times New Roman" w:hAnsi="Times New Roman" w:cs="Verdana"/>
          <w:szCs w:val="36"/>
        </w:rPr>
        <w:t xml:space="preserve"> experienced</w:t>
      </w:r>
      <w:r w:rsidR="008E0280">
        <w:rPr>
          <w:rFonts w:ascii="Times New Roman" w:hAnsi="Times New Roman" w:cs="Verdana"/>
          <w:szCs w:val="36"/>
        </w:rPr>
        <w:t xml:space="preserve"> </w:t>
      </w:r>
      <w:r w:rsidRPr="001C09C9">
        <w:rPr>
          <w:rFonts w:ascii="Times New Roman" w:hAnsi="Times New Roman" w:cs="Verdana"/>
          <w:szCs w:val="36"/>
        </w:rPr>
        <w:t>many severe droughts</w:t>
      </w:r>
      <w:ins w:id="26" w:author="Owner" w:date="2012-11-25T18:53:00Z">
        <w:r w:rsidRPr="001C09C9">
          <w:rPr>
            <w:rFonts w:ascii="Times New Roman" w:hAnsi="Times New Roman" w:cs="Verdana"/>
            <w:szCs w:val="36"/>
          </w:rPr>
          <w:t xml:space="preserve">. </w:t>
        </w:r>
      </w:ins>
      <w:r w:rsidR="008E0280">
        <w:rPr>
          <w:rFonts w:ascii="Times New Roman" w:hAnsi="Times New Roman" w:cs="Verdana"/>
          <w:szCs w:val="36"/>
        </w:rPr>
        <w:t xml:space="preserve">Five </w:t>
      </w:r>
      <w:del w:id="27" w:author="Owner" w:date="2012-11-25T18:53:00Z">
        <w:r w:rsidRPr="001C09C9" w:rsidDel="00C6488D">
          <w:rPr>
            <w:rFonts w:ascii="Times New Roman" w:hAnsi="Times New Roman" w:cs="Verdana"/>
            <w:szCs w:val="36"/>
          </w:rPr>
          <w:delText>, here</w:delText>
        </w:r>
      </w:del>
      <w:r w:rsidRPr="001C09C9">
        <w:rPr>
          <w:rFonts w:ascii="Times New Roman" w:hAnsi="Times New Roman" w:cs="Verdana"/>
          <w:szCs w:val="36"/>
        </w:rPr>
        <w:t xml:space="preserve">of the worst droughts </w:t>
      </w:r>
      <w:ins w:id="28" w:author="Owner" w:date="2012-11-25T18:53:00Z">
        <w:r w:rsidRPr="001C09C9">
          <w:rPr>
            <w:rFonts w:ascii="Times New Roman" w:hAnsi="Times New Roman" w:cs="Verdana"/>
            <w:szCs w:val="36"/>
          </w:rPr>
          <w:t>in</w:t>
        </w:r>
      </w:ins>
      <w:del w:id="29" w:author="Owner" w:date="2012-11-25T18:53:00Z">
        <w:r w:rsidRPr="001C09C9" w:rsidDel="00C6488D">
          <w:rPr>
            <w:rFonts w:ascii="Times New Roman" w:hAnsi="Times New Roman" w:cs="Verdana"/>
            <w:szCs w:val="36"/>
          </w:rPr>
          <w:delText>of</w:delText>
        </w:r>
      </w:del>
      <w:r w:rsidRPr="001C09C9">
        <w:rPr>
          <w:rFonts w:ascii="Times New Roman" w:hAnsi="Times New Roman" w:cs="Verdana"/>
          <w:szCs w:val="36"/>
        </w:rPr>
        <w:t xml:space="preserve"> United States history </w:t>
      </w:r>
      <w:ins w:id="30" w:author="Owner" w:date="2012-11-25T18:53:00Z">
        <w:r w:rsidRPr="001C09C9">
          <w:rPr>
            <w:rFonts w:ascii="Times New Roman" w:hAnsi="Times New Roman" w:cs="Verdana"/>
            <w:szCs w:val="36"/>
          </w:rPr>
          <w:t xml:space="preserve">were </w:t>
        </w:r>
      </w:ins>
      <w:ins w:id="31" w:author="Owner" w:date="2012-11-25T18:54:00Z">
        <w:r w:rsidRPr="001C09C9">
          <w:rPr>
            <w:rFonts w:ascii="Times New Roman" w:hAnsi="Times New Roman" w:cs="Verdana"/>
            <w:szCs w:val="36"/>
          </w:rPr>
          <w:t xml:space="preserve">the dust bowl of the 1930s, the dry 1950s, the northeastern drought in the 1960s, the late 1980s drought, and this year’s 2012 drought.  Each individual drought had an </w:t>
        </w:r>
      </w:ins>
      <w:del w:id="32" w:author="Owner" w:date="2012-11-25T18:54:00Z">
        <w:r w:rsidRPr="001C09C9" w:rsidDel="00C6488D">
          <w:rPr>
            <w:rFonts w:ascii="Times New Roman" w:hAnsi="Times New Roman" w:cs="Verdana"/>
            <w:szCs w:val="36"/>
          </w:rPr>
          <w:delText xml:space="preserve">and the </w:delText>
        </w:r>
      </w:del>
      <w:r w:rsidRPr="001C09C9">
        <w:rPr>
          <w:rFonts w:ascii="Times New Roman" w:hAnsi="Times New Roman" w:cs="Verdana"/>
          <w:szCs w:val="36"/>
        </w:rPr>
        <w:t>effect</w:t>
      </w:r>
      <w:del w:id="33" w:author="Owner" w:date="2012-11-25T18:54:00Z">
        <w:r w:rsidRPr="001C09C9" w:rsidDel="00C6488D">
          <w:rPr>
            <w:rFonts w:ascii="Times New Roman" w:hAnsi="Times New Roman" w:cs="Verdana"/>
            <w:szCs w:val="36"/>
          </w:rPr>
          <w:delText>s they had</w:delText>
        </w:r>
      </w:del>
      <w:r w:rsidRPr="001C09C9">
        <w:rPr>
          <w:rFonts w:ascii="Times New Roman" w:hAnsi="Times New Roman" w:cs="Verdana"/>
          <w:szCs w:val="36"/>
        </w:rPr>
        <w:t xml:space="preserve"> on grain commodities. </w:t>
      </w:r>
      <w:del w:id="34" w:author="Owner" w:date="2012-11-25T18:54:00Z">
        <w:r w:rsidRPr="001C09C9" w:rsidDel="00C6488D">
          <w:rPr>
            <w:rFonts w:ascii="Times New Roman" w:hAnsi="Times New Roman" w:cs="Verdana"/>
            <w:szCs w:val="36"/>
          </w:rPr>
          <w:delText xml:space="preserve">These droughts were the dust bowl of the 1930s, the dry 1950s, the northeastern drought in the 1960s, the late 1980s drought, and this years 2012 drought. </w:delText>
        </w:r>
      </w:del>
    </w:p>
    <w:p w:rsidR="001C09C9" w:rsidRPr="001C09C9" w:rsidRDefault="001C09C9" w:rsidP="001C09C9">
      <w:pPr>
        <w:widowControl w:val="0"/>
        <w:autoSpaceDE w:val="0"/>
        <w:autoSpaceDN w:val="0"/>
        <w:adjustRightInd w:val="0"/>
        <w:spacing w:line="480" w:lineRule="auto"/>
        <w:rPr>
          <w:rFonts w:ascii="Times New Roman" w:hAnsi="Times New Roman" w:cs="Verdana"/>
          <w:szCs w:val="36"/>
        </w:rPr>
      </w:pPr>
      <w:r w:rsidRPr="001C09C9">
        <w:rPr>
          <w:rFonts w:ascii="Times New Roman" w:hAnsi="Times New Roman" w:cs="Verdana"/>
          <w:szCs w:val="36"/>
        </w:rPr>
        <w:tab/>
        <w:t>The dust bowl</w:t>
      </w:r>
      <w:ins w:id="35" w:author="Owner" w:date="2012-11-25T18:54:00Z">
        <w:r w:rsidRPr="001C09C9">
          <w:rPr>
            <w:rFonts w:ascii="Times New Roman" w:hAnsi="Times New Roman" w:cs="Verdana"/>
            <w:szCs w:val="36"/>
          </w:rPr>
          <w:t>, also known as</w:t>
        </w:r>
      </w:ins>
      <w:del w:id="36" w:author="Owner" w:date="2012-11-25T18:54:00Z">
        <w:r w:rsidRPr="001C09C9" w:rsidDel="00C6488D">
          <w:rPr>
            <w:rFonts w:ascii="Times New Roman" w:hAnsi="Times New Roman" w:cs="Verdana"/>
            <w:szCs w:val="36"/>
          </w:rPr>
          <w:delText xml:space="preserve"> or known as</w:delText>
        </w:r>
      </w:del>
      <w:r w:rsidRPr="001C09C9">
        <w:rPr>
          <w:rFonts w:ascii="Times New Roman" w:hAnsi="Times New Roman" w:cs="Verdana"/>
          <w:szCs w:val="36"/>
        </w:rPr>
        <w:t xml:space="preserve"> the dirty thirties</w:t>
      </w:r>
      <w:ins w:id="37" w:author="Owner" w:date="2012-11-25T18:54:00Z">
        <w:r w:rsidRPr="001C09C9">
          <w:rPr>
            <w:rFonts w:ascii="Times New Roman" w:hAnsi="Times New Roman" w:cs="Verdana"/>
            <w:szCs w:val="36"/>
          </w:rPr>
          <w:t>,</w:t>
        </w:r>
      </w:ins>
      <w:r w:rsidRPr="001C09C9">
        <w:rPr>
          <w:rFonts w:ascii="Times New Roman" w:hAnsi="Times New Roman" w:cs="Verdana"/>
          <w:szCs w:val="36"/>
        </w:rPr>
        <w:t xml:space="preserve"> was the most destructive drought the United States has ever faced. According to the NOAA</w:t>
      </w:r>
      <w:ins w:id="38" w:author="Owner" w:date="2012-11-25T18:54:00Z">
        <w:r w:rsidRPr="001C09C9">
          <w:rPr>
            <w:rFonts w:ascii="Times New Roman" w:hAnsi="Times New Roman" w:cs="Verdana"/>
            <w:szCs w:val="36"/>
          </w:rPr>
          <w:t>,</w:t>
        </w:r>
      </w:ins>
      <w:r w:rsidRPr="001C09C9">
        <w:rPr>
          <w:rFonts w:ascii="Times New Roman" w:hAnsi="Times New Roman" w:cs="Verdana"/>
          <w:szCs w:val="36"/>
        </w:rPr>
        <w:t xml:space="preserve"> the drought </w:t>
      </w:r>
      <w:del w:id="39" w:author="Owner" w:date="2012-11-25T18:55:00Z">
        <w:r w:rsidRPr="001C09C9" w:rsidDel="00C6488D">
          <w:rPr>
            <w:rFonts w:ascii="Times New Roman" w:hAnsi="Times New Roman" w:cs="Verdana"/>
            <w:szCs w:val="36"/>
          </w:rPr>
          <w:delText xml:space="preserve">had </w:delText>
        </w:r>
      </w:del>
      <w:r w:rsidRPr="001C09C9">
        <w:rPr>
          <w:rFonts w:ascii="Times New Roman" w:hAnsi="Times New Roman" w:cs="Verdana"/>
          <w:szCs w:val="36"/>
        </w:rPr>
        <w:t xml:space="preserve">affected more than 50 million acres of land. This drought was very severe because of the lack of rain and poor soil management, causing huge dust storms across the Great Plains. </w:t>
      </w:r>
      <w:ins w:id="40" w:author="Owner" w:date="2012-11-25T18:55:00Z">
        <w:r w:rsidRPr="001C09C9">
          <w:rPr>
            <w:rFonts w:ascii="Times New Roman" w:hAnsi="Times New Roman" w:cs="Verdana"/>
            <w:szCs w:val="36"/>
          </w:rPr>
          <w:t xml:space="preserve">At that time, </w:t>
        </w:r>
      </w:ins>
      <w:del w:id="41" w:author="Owner" w:date="2012-11-25T18:55:00Z">
        <w:r w:rsidRPr="001C09C9" w:rsidDel="00C6488D">
          <w:rPr>
            <w:rFonts w:ascii="Times New Roman" w:hAnsi="Times New Roman" w:cs="Verdana"/>
            <w:szCs w:val="36"/>
          </w:rPr>
          <w:delText>T</w:delText>
        </w:r>
      </w:del>
      <w:ins w:id="42" w:author="Owner" w:date="2012-11-25T18:55:00Z">
        <w:r w:rsidRPr="001C09C9">
          <w:rPr>
            <w:rFonts w:ascii="Times New Roman" w:hAnsi="Times New Roman" w:cs="Verdana"/>
            <w:szCs w:val="36"/>
          </w:rPr>
          <w:t>t</w:t>
        </w:r>
      </w:ins>
      <w:r w:rsidRPr="001C09C9">
        <w:rPr>
          <w:rFonts w:ascii="Times New Roman" w:hAnsi="Times New Roman" w:cs="Verdana"/>
          <w:szCs w:val="36"/>
        </w:rPr>
        <w:t xml:space="preserve">he United States </w:t>
      </w:r>
      <w:del w:id="43" w:author="Owner" w:date="2012-11-25T18:55:00Z">
        <w:r w:rsidRPr="001C09C9" w:rsidDel="00C6488D">
          <w:rPr>
            <w:rFonts w:ascii="Times New Roman" w:hAnsi="Times New Roman" w:cs="Verdana"/>
            <w:szCs w:val="36"/>
          </w:rPr>
          <w:delText xml:space="preserve">had </w:delText>
        </w:r>
      </w:del>
      <w:ins w:id="44" w:author="Owner" w:date="2012-11-25T18:55:00Z">
        <w:r w:rsidRPr="001C09C9">
          <w:rPr>
            <w:rFonts w:ascii="Times New Roman" w:hAnsi="Times New Roman" w:cs="Verdana"/>
            <w:szCs w:val="36"/>
          </w:rPr>
          <w:t xml:space="preserve">did </w:t>
        </w:r>
      </w:ins>
      <w:r w:rsidRPr="001C09C9">
        <w:rPr>
          <w:rFonts w:ascii="Times New Roman" w:hAnsi="Times New Roman" w:cs="Verdana"/>
          <w:szCs w:val="36"/>
        </w:rPr>
        <w:t>not use</w:t>
      </w:r>
      <w:del w:id="45" w:author="Owner" w:date="2012-11-25T18:55:00Z">
        <w:r w:rsidRPr="001C09C9" w:rsidDel="00C6488D">
          <w:rPr>
            <w:rFonts w:ascii="Times New Roman" w:hAnsi="Times New Roman" w:cs="Verdana"/>
            <w:szCs w:val="36"/>
          </w:rPr>
          <w:delText>d</w:delText>
        </w:r>
      </w:del>
      <w:r w:rsidRPr="001C09C9">
        <w:rPr>
          <w:rFonts w:ascii="Times New Roman" w:hAnsi="Times New Roman" w:cs="Verdana"/>
          <w:szCs w:val="36"/>
        </w:rPr>
        <w:t xml:space="preserve"> proper conservation techniques and </w:t>
      </w:r>
      <w:del w:id="46" w:author="Owner" w:date="2012-11-25T18:55:00Z">
        <w:r w:rsidRPr="001C09C9" w:rsidDel="00C6488D">
          <w:rPr>
            <w:rFonts w:ascii="Times New Roman" w:hAnsi="Times New Roman" w:cs="Verdana"/>
            <w:szCs w:val="36"/>
          </w:rPr>
          <w:delText>they paid for it dearly</w:delText>
        </w:r>
      </w:del>
      <w:ins w:id="47" w:author="Owner" w:date="2012-11-25T18:55:00Z">
        <w:r w:rsidRPr="001C09C9">
          <w:rPr>
            <w:rFonts w:ascii="Times New Roman" w:hAnsi="Times New Roman" w:cs="Verdana"/>
            <w:szCs w:val="36"/>
          </w:rPr>
          <w:t>the consequences were dire</w:t>
        </w:r>
      </w:ins>
      <w:r w:rsidRPr="001C09C9">
        <w:rPr>
          <w:rFonts w:ascii="Times New Roman" w:hAnsi="Times New Roman" w:cs="Verdana"/>
          <w:szCs w:val="36"/>
        </w:rPr>
        <w:t>. The prices of corn during the 1930s did not v</w:t>
      </w:r>
      <w:del w:id="48" w:author="Owner" w:date="2012-11-25T18:55:00Z">
        <w:r w:rsidRPr="001C09C9" w:rsidDel="00C6488D">
          <w:rPr>
            <w:rFonts w:ascii="Times New Roman" w:hAnsi="Times New Roman" w:cs="Verdana"/>
            <w:szCs w:val="36"/>
          </w:rPr>
          <w:delText>e</w:delText>
        </w:r>
      </w:del>
      <w:ins w:id="49" w:author="Owner" w:date="2012-11-25T18:55:00Z">
        <w:r w:rsidRPr="001C09C9">
          <w:rPr>
            <w:rFonts w:ascii="Times New Roman" w:hAnsi="Times New Roman" w:cs="Verdana"/>
            <w:szCs w:val="36"/>
          </w:rPr>
          <w:t>a</w:t>
        </w:r>
      </w:ins>
      <w:r w:rsidRPr="001C09C9">
        <w:rPr>
          <w:rFonts w:ascii="Times New Roman" w:hAnsi="Times New Roman" w:cs="Verdana"/>
          <w:szCs w:val="36"/>
        </w:rPr>
        <w:t xml:space="preserve">ry as much as </w:t>
      </w:r>
      <w:del w:id="50" w:author="Owner" w:date="2012-11-25T18:55:00Z">
        <w:r w:rsidRPr="001C09C9" w:rsidDel="00C6488D">
          <w:rPr>
            <w:rFonts w:ascii="Times New Roman" w:hAnsi="Times New Roman" w:cs="Verdana"/>
            <w:szCs w:val="36"/>
          </w:rPr>
          <w:delText>you would think they did</w:delText>
        </w:r>
      </w:del>
      <w:ins w:id="51" w:author="Owner" w:date="2012-11-25T18:55:00Z">
        <w:r w:rsidRPr="001C09C9">
          <w:rPr>
            <w:rFonts w:ascii="Times New Roman" w:hAnsi="Times New Roman" w:cs="Verdana"/>
            <w:szCs w:val="36"/>
          </w:rPr>
          <w:t>one would expect</w:t>
        </w:r>
      </w:ins>
      <w:r w:rsidRPr="001C09C9">
        <w:rPr>
          <w:rFonts w:ascii="Times New Roman" w:hAnsi="Times New Roman" w:cs="Verdana"/>
          <w:szCs w:val="36"/>
        </w:rPr>
        <w:t>. The price of corn in July of 1928 was only $1.15</w:t>
      </w:r>
      <w:ins w:id="52" w:author="Owner" w:date="2012-11-25T18:56:00Z">
        <w:r w:rsidRPr="001C09C9">
          <w:rPr>
            <w:rFonts w:ascii="Times New Roman" w:hAnsi="Times New Roman" w:cs="Verdana"/>
            <w:szCs w:val="36"/>
          </w:rPr>
          <w:t xml:space="preserve">. </w:t>
        </w:r>
      </w:ins>
      <w:del w:id="53" w:author="Owner" w:date="2012-11-25T18:56:00Z">
        <w:r w:rsidRPr="001C09C9" w:rsidDel="00C6488D">
          <w:rPr>
            <w:rFonts w:ascii="Times New Roman" w:hAnsi="Times New Roman" w:cs="Verdana"/>
            <w:szCs w:val="36"/>
          </w:rPr>
          <w:delText>, i</w:delText>
        </w:r>
      </w:del>
      <w:ins w:id="54" w:author="Owner" w:date="2012-11-25T18:56:00Z">
        <w:r w:rsidRPr="001C09C9">
          <w:rPr>
            <w:rFonts w:ascii="Times New Roman" w:hAnsi="Times New Roman" w:cs="Verdana"/>
            <w:szCs w:val="36"/>
          </w:rPr>
          <w:t>I</w:t>
        </w:r>
      </w:ins>
      <w:r w:rsidRPr="001C09C9">
        <w:rPr>
          <w:rFonts w:ascii="Times New Roman" w:hAnsi="Times New Roman" w:cs="Verdana"/>
          <w:szCs w:val="36"/>
        </w:rPr>
        <w:t>n July of 1932</w:t>
      </w:r>
      <w:ins w:id="55" w:author="Owner" w:date="2012-11-25T18:56:00Z">
        <w:r w:rsidRPr="001C09C9">
          <w:rPr>
            <w:rFonts w:ascii="Times New Roman" w:hAnsi="Times New Roman" w:cs="Verdana"/>
            <w:szCs w:val="36"/>
          </w:rPr>
          <w:t>, the price of corn</w:t>
        </w:r>
      </w:ins>
      <w:del w:id="56" w:author="Owner" w:date="2012-11-25T18:56:00Z">
        <w:r w:rsidRPr="001C09C9" w:rsidDel="00C6488D">
          <w:rPr>
            <w:rFonts w:ascii="Times New Roman" w:hAnsi="Times New Roman" w:cs="Verdana"/>
            <w:szCs w:val="36"/>
          </w:rPr>
          <w:delText xml:space="preserve"> it</w:delText>
        </w:r>
      </w:del>
      <w:r w:rsidRPr="001C09C9">
        <w:rPr>
          <w:rFonts w:ascii="Times New Roman" w:hAnsi="Times New Roman" w:cs="Verdana"/>
          <w:szCs w:val="36"/>
        </w:rPr>
        <w:t xml:space="preserve"> was $0.50</w:t>
      </w:r>
      <w:ins w:id="57" w:author="Owner" w:date="2012-11-25T18:56:00Z">
        <w:r w:rsidRPr="001C09C9">
          <w:rPr>
            <w:rFonts w:ascii="Times New Roman" w:hAnsi="Times New Roman" w:cs="Verdana"/>
            <w:szCs w:val="36"/>
          </w:rPr>
          <w:t xml:space="preserve">.  </w:t>
        </w:r>
      </w:ins>
      <w:del w:id="58" w:author="Owner" w:date="2012-11-25T18:56:00Z">
        <w:r w:rsidRPr="001C09C9" w:rsidDel="00C6488D">
          <w:rPr>
            <w:rFonts w:ascii="Times New Roman" w:hAnsi="Times New Roman" w:cs="Verdana"/>
            <w:szCs w:val="36"/>
          </w:rPr>
          <w:delText xml:space="preserve"> and i</w:delText>
        </w:r>
      </w:del>
      <w:ins w:id="59" w:author="Owner" w:date="2012-11-25T18:56:00Z">
        <w:r w:rsidRPr="001C09C9">
          <w:rPr>
            <w:rFonts w:ascii="Times New Roman" w:hAnsi="Times New Roman" w:cs="Verdana"/>
            <w:szCs w:val="36"/>
          </w:rPr>
          <w:t>I</w:t>
        </w:r>
      </w:ins>
      <w:r w:rsidRPr="001C09C9">
        <w:rPr>
          <w:rFonts w:ascii="Times New Roman" w:hAnsi="Times New Roman" w:cs="Verdana"/>
          <w:szCs w:val="36"/>
        </w:rPr>
        <w:t>n 1934</w:t>
      </w:r>
      <w:ins w:id="60" w:author="Owner" w:date="2012-11-25T18:56:00Z">
        <w:r w:rsidRPr="001C09C9">
          <w:rPr>
            <w:rFonts w:ascii="Times New Roman" w:hAnsi="Times New Roman" w:cs="Verdana"/>
            <w:szCs w:val="36"/>
          </w:rPr>
          <w:t>,</w:t>
        </w:r>
      </w:ins>
      <w:r w:rsidRPr="001C09C9">
        <w:rPr>
          <w:rFonts w:ascii="Times New Roman" w:hAnsi="Times New Roman" w:cs="Verdana"/>
          <w:szCs w:val="36"/>
        </w:rPr>
        <w:t xml:space="preserve"> the price was $0.72. </w:t>
      </w:r>
      <w:del w:id="61" w:author="Owner" w:date="2012-11-25T18:56:00Z">
        <w:r w:rsidRPr="001C09C9" w:rsidDel="00C6488D">
          <w:rPr>
            <w:rFonts w:ascii="Times New Roman" w:hAnsi="Times New Roman" w:cs="Verdana"/>
            <w:szCs w:val="36"/>
          </w:rPr>
          <w:delText>But t</w:delText>
        </w:r>
      </w:del>
      <w:ins w:id="62" w:author="Owner" w:date="2012-11-25T18:56:00Z">
        <w:r w:rsidRPr="001C09C9">
          <w:rPr>
            <w:rFonts w:ascii="Times New Roman" w:hAnsi="Times New Roman" w:cs="Verdana"/>
            <w:szCs w:val="36"/>
          </w:rPr>
          <w:t>T</w:t>
        </w:r>
      </w:ins>
      <w:r w:rsidRPr="001C09C9">
        <w:rPr>
          <w:rFonts w:ascii="Times New Roman" w:hAnsi="Times New Roman" w:cs="Verdana"/>
          <w:szCs w:val="36"/>
        </w:rPr>
        <w:t>he selling tactics were much different back in the 1930s</w:t>
      </w:r>
      <w:ins w:id="63" w:author="Owner" w:date="2012-11-25T18:57:00Z">
        <w:r w:rsidRPr="001C09C9">
          <w:rPr>
            <w:rFonts w:ascii="Times New Roman" w:hAnsi="Times New Roman" w:cs="Verdana"/>
            <w:szCs w:val="36"/>
          </w:rPr>
          <w:t xml:space="preserve"> as</w:t>
        </w:r>
      </w:ins>
      <w:r w:rsidRPr="001C09C9">
        <w:rPr>
          <w:rFonts w:ascii="Times New Roman" w:hAnsi="Times New Roman" w:cs="Verdana"/>
          <w:szCs w:val="36"/>
        </w:rPr>
        <w:t xml:space="preserve"> compared to now. Most of the corn harvested would be used for </w:t>
      </w:r>
      <w:del w:id="64" w:author="Owner" w:date="2012-11-25T18:57:00Z">
        <w:r w:rsidRPr="001C09C9" w:rsidDel="00C6488D">
          <w:rPr>
            <w:rFonts w:ascii="Times New Roman" w:hAnsi="Times New Roman" w:cs="Verdana"/>
            <w:szCs w:val="36"/>
          </w:rPr>
          <w:delText xml:space="preserve">their </w:delText>
        </w:r>
      </w:del>
      <w:ins w:id="65" w:author="Owner" w:date="2012-11-25T18:57:00Z">
        <w:r w:rsidRPr="001C09C9">
          <w:rPr>
            <w:rFonts w:ascii="Times New Roman" w:hAnsi="Times New Roman" w:cs="Verdana"/>
            <w:szCs w:val="36"/>
          </w:rPr>
          <w:t>individual farmers’</w:t>
        </w:r>
      </w:ins>
      <w:del w:id="66" w:author="Owner" w:date="2012-11-25T18:57:00Z">
        <w:r w:rsidRPr="001C09C9" w:rsidDel="00C6488D">
          <w:rPr>
            <w:rFonts w:ascii="Times New Roman" w:hAnsi="Times New Roman" w:cs="Verdana"/>
            <w:szCs w:val="36"/>
          </w:rPr>
          <w:delText xml:space="preserve">own </w:delText>
        </w:r>
      </w:del>
      <w:ins w:id="67" w:author="Owner" w:date="2012-11-25T18:57:00Z">
        <w:r w:rsidRPr="001C09C9">
          <w:rPr>
            <w:rFonts w:ascii="Times New Roman" w:hAnsi="Times New Roman" w:cs="Verdana"/>
            <w:szCs w:val="36"/>
          </w:rPr>
          <w:t xml:space="preserve"> </w:t>
        </w:r>
      </w:ins>
      <w:r w:rsidRPr="001C09C9">
        <w:rPr>
          <w:rFonts w:ascii="Times New Roman" w:hAnsi="Times New Roman" w:cs="Verdana"/>
          <w:szCs w:val="36"/>
        </w:rPr>
        <w:t>needs</w:t>
      </w:r>
      <w:ins w:id="68" w:author="Owner" w:date="2012-11-25T18:57:00Z">
        <w:r w:rsidRPr="001C09C9">
          <w:rPr>
            <w:rFonts w:ascii="Times New Roman" w:hAnsi="Times New Roman" w:cs="Verdana"/>
            <w:szCs w:val="36"/>
          </w:rPr>
          <w:t>:</w:t>
        </w:r>
      </w:ins>
      <w:del w:id="69" w:author="Owner" w:date="2012-11-25T18:57:00Z">
        <w:r w:rsidRPr="001C09C9" w:rsidDel="00C6488D">
          <w:rPr>
            <w:rFonts w:ascii="Times New Roman" w:hAnsi="Times New Roman" w:cs="Verdana"/>
            <w:szCs w:val="36"/>
          </w:rPr>
          <w:delText>, for example</w:delText>
        </w:r>
      </w:del>
      <w:r w:rsidRPr="001C09C9">
        <w:rPr>
          <w:rFonts w:ascii="Times New Roman" w:hAnsi="Times New Roman" w:cs="Verdana"/>
          <w:szCs w:val="36"/>
        </w:rPr>
        <w:t xml:space="preserve"> feed for the animals</w:t>
      </w:r>
      <w:del w:id="70" w:author="Owner" w:date="2012-11-25T18:57:00Z">
        <w:r w:rsidRPr="001C09C9" w:rsidDel="00C6488D">
          <w:rPr>
            <w:rFonts w:ascii="Times New Roman" w:hAnsi="Times New Roman" w:cs="Verdana"/>
            <w:szCs w:val="36"/>
          </w:rPr>
          <w:delText>, just</w:delText>
        </w:r>
      </w:del>
      <w:ins w:id="71" w:author="Owner" w:date="2012-11-25T18:57:00Z">
        <w:r w:rsidRPr="001C09C9">
          <w:rPr>
            <w:rFonts w:ascii="Times New Roman" w:hAnsi="Times New Roman" w:cs="Verdana"/>
            <w:szCs w:val="36"/>
          </w:rPr>
          <w:t>,</w:t>
        </w:r>
      </w:ins>
      <w:r w:rsidRPr="001C09C9">
        <w:rPr>
          <w:rFonts w:ascii="Times New Roman" w:hAnsi="Times New Roman" w:cs="Verdana"/>
          <w:szCs w:val="36"/>
        </w:rPr>
        <w:t xml:space="preserve"> food for themselves</w:t>
      </w:r>
      <w:ins w:id="72" w:author="Owner" w:date="2012-11-25T18:57:00Z">
        <w:r w:rsidRPr="001C09C9">
          <w:rPr>
            <w:rFonts w:ascii="Times New Roman" w:hAnsi="Times New Roman" w:cs="Verdana"/>
            <w:szCs w:val="36"/>
          </w:rPr>
          <w:t xml:space="preserve">.  Very little corn was actually taken </w:t>
        </w:r>
      </w:ins>
      <w:del w:id="73" w:author="Owner" w:date="2012-11-25T18:57:00Z">
        <w:r w:rsidRPr="001C09C9" w:rsidDel="00C6488D">
          <w:rPr>
            <w:rFonts w:ascii="Times New Roman" w:hAnsi="Times New Roman" w:cs="Verdana"/>
            <w:szCs w:val="36"/>
          </w:rPr>
          <w:delText xml:space="preserve"> and not much would be taken </w:delText>
        </w:r>
      </w:del>
      <w:r w:rsidRPr="001C09C9">
        <w:rPr>
          <w:rFonts w:ascii="Times New Roman" w:hAnsi="Times New Roman" w:cs="Verdana"/>
          <w:szCs w:val="36"/>
        </w:rPr>
        <w:t>to an elevator or shipped</w:t>
      </w:r>
      <w:del w:id="74" w:author="Owner" w:date="2012-11-25T18:57:00Z">
        <w:r w:rsidRPr="001C09C9" w:rsidDel="00C6488D">
          <w:rPr>
            <w:rFonts w:ascii="Times New Roman" w:hAnsi="Times New Roman" w:cs="Verdana"/>
            <w:szCs w:val="36"/>
          </w:rPr>
          <w:delText xml:space="preserve"> what so ever</w:delText>
        </w:r>
      </w:del>
      <w:r w:rsidRPr="001C09C9">
        <w:rPr>
          <w:rFonts w:ascii="Times New Roman" w:hAnsi="Times New Roman" w:cs="Verdana"/>
          <w:szCs w:val="36"/>
        </w:rPr>
        <w:t xml:space="preserve">. The uses for corn </w:t>
      </w:r>
      <w:ins w:id="75" w:author="Owner" w:date="2012-11-25T18:58:00Z">
        <w:r w:rsidRPr="001C09C9">
          <w:rPr>
            <w:rFonts w:ascii="Times New Roman" w:hAnsi="Times New Roman" w:cs="Verdana"/>
            <w:szCs w:val="36"/>
          </w:rPr>
          <w:t xml:space="preserve">at that time </w:t>
        </w:r>
      </w:ins>
      <w:del w:id="76" w:author="Owner" w:date="2012-11-25T18:58:00Z">
        <w:r w:rsidRPr="001C09C9" w:rsidDel="00C6488D">
          <w:rPr>
            <w:rFonts w:ascii="Times New Roman" w:hAnsi="Times New Roman" w:cs="Verdana"/>
            <w:szCs w:val="36"/>
          </w:rPr>
          <w:delText>back then w</w:delText>
        </w:r>
      </w:del>
      <w:ins w:id="77" w:author="Owner" w:date="2012-11-25T18:58:00Z">
        <w:r w:rsidRPr="001C09C9">
          <w:rPr>
            <w:rFonts w:ascii="Times New Roman" w:hAnsi="Times New Roman" w:cs="Verdana"/>
            <w:szCs w:val="36"/>
          </w:rPr>
          <w:t>w</w:t>
        </w:r>
      </w:ins>
      <w:r w:rsidRPr="001C09C9">
        <w:rPr>
          <w:rFonts w:ascii="Times New Roman" w:hAnsi="Times New Roman" w:cs="Verdana"/>
          <w:szCs w:val="36"/>
        </w:rPr>
        <w:t>ere much more simpl</w:t>
      </w:r>
      <w:del w:id="78" w:author="Owner" w:date="2012-11-25T18:58:00Z">
        <w:r w:rsidRPr="001C09C9" w:rsidDel="00C6488D">
          <w:rPr>
            <w:rFonts w:ascii="Times New Roman" w:hAnsi="Times New Roman" w:cs="Verdana"/>
            <w:szCs w:val="36"/>
          </w:rPr>
          <w:delText>y</w:delText>
        </w:r>
      </w:del>
      <w:ins w:id="79" w:author="Owner" w:date="2012-11-25T18:58:00Z">
        <w:r w:rsidRPr="001C09C9">
          <w:rPr>
            <w:rFonts w:ascii="Times New Roman" w:hAnsi="Times New Roman" w:cs="Verdana"/>
            <w:szCs w:val="36"/>
          </w:rPr>
          <w:t>e</w:t>
        </w:r>
      </w:ins>
      <w:r w:rsidRPr="001C09C9">
        <w:rPr>
          <w:rFonts w:ascii="Times New Roman" w:hAnsi="Times New Roman" w:cs="Verdana"/>
          <w:szCs w:val="36"/>
        </w:rPr>
        <w:t xml:space="preserve"> and less diversified then </w:t>
      </w:r>
      <w:del w:id="80" w:author="Owner" w:date="2012-11-25T18:58:00Z">
        <w:r w:rsidRPr="001C09C9" w:rsidDel="00C6488D">
          <w:rPr>
            <w:rFonts w:ascii="Times New Roman" w:hAnsi="Times New Roman" w:cs="Verdana"/>
            <w:szCs w:val="36"/>
          </w:rPr>
          <w:delText>now days</w:delText>
        </w:r>
      </w:del>
      <w:ins w:id="81" w:author="Owner" w:date="2012-11-25T18:58:00Z">
        <w:r w:rsidRPr="001C09C9">
          <w:rPr>
            <w:rFonts w:ascii="Times New Roman" w:hAnsi="Times New Roman" w:cs="Verdana"/>
            <w:szCs w:val="36"/>
          </w:rPr>
          <w:t>today</w:t>
        </w:r>
      </w:ins>
      <w:r w:rsidRPr="001C09C9">
        <w:rPr>
          <w:rFonts w:ascii="Times New Roman" w:hAnsi="Times New Roman" w:cs="Verdana"/>
          <w:szCs w:val="36"/>
        </w:rPr>
        <w:t xml:space="preserve">. The need </w:t>
      </w:r>
      <w:ins w:id="82" w:author="Owner" w:date="2012-11-25T18:58:00Z">
        <w:r w:rsidRPr="001C09C9">
          <w:rPr>
            <w:rFonts w:ascii="Times New Roman" w:hAnsi="Times New Roman" w:cs="Verdana"/>
            <w:szCs w:val="36"/>
          </w:rPr>
          <w:t>for</w:t>
        </w:r>
      </w:ins>
      <w:del w:id="83" w:author="Owner" w:date="2012-11-25T18:58:00Z">
        <w:r w:rsidRPr="001C09C9" w:rsidDel="00C6488D">
          <w:rPr>
            <w:rFonts w:ascii="Times New Roman" w:hAnsi="Times New Roman" w:cs="Verdana"/>
            <w:szCs w:val="36"/>
          </w:rPr>
          <w:delText>of</w:delText>
        </w:r>
      </w:del>
      <w:r w:rsidRPr="001C09C9">
        <w:rPr>
          <w:rFonts w:ascii="Times New Roman" w:hAnsi="Times New Roman" w:cs="Verdana"/>
          <w:szCs w:val="36"/>
        </w:rPr>
        <w:t xml:space="preserve"> corn was not nearly as much of a cash crop as it is</w:t>
      </w:r>
      <w:r w:rsidR="008E0280">
        <w:rPr>
          <w:rFonts w:ascii="Times New Roman" w:hAnsi="Times New Roman" w:cs="Verdana"/>
          <w:szCs w:val="36"/>
        </w:rPr>
        <w:t xml:space="preserve"> now (</w:t>
      </w:r>
      <w:r w:rsidRPr="001C09C9">
        <w:rPr>
          <w:rFonts w:ascii="Times New Roman" w:hAnsi="Times New Roman" w:cs="Verdana"/>
          <w:szCs w:val="36"/>
        </w:rPr>
        <w:t xml:space="preserve">Pappas 5).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From 1950 to 1956</w:t>
      </w:r>
      <w:ins w:id="84" w:author="Owner" w:date="2012-11-25T19:35:00Z">
        <w:r w:rsidRPr="001C09C9">
          <w:rPr>
            <w:rFonts w:ascii="Times New Roman" w:hAnsi="Times New Roman" w:cs="Verdana"/>
            <w:szCs w:val="36"/>
          </w:rPr>
          <w:t>,</w:t>
        </w:r>
      </w:ins>
      <w:r w:rsidRPr="001C09C9">
        <w:rPr>
          <w:rFonts w:ascii="Times New Roman" w:hAnsi="Times New Roman" w:cs="Verdana"/>
          <w:szCs w:val="36"/>
        </w:rPr>
        <w:t xml:space="preserve"> drought engulfed the Great Plains and the Southwest. The rainfall </w:t>
      </w:r>
      <w:del w:id="85" w:author="Owner" w:date="2012-11-25T19:36:00Z">
        <w:r w:rsidRPr="001C09C9" w:rsidDel="00E64206">
          <w:rPr>
            <w:rFonts w:ascii="Times New Roman" w:hAnsi="Times New Roman" w:cs="Verdana"/>
            <w:szCs w:val="36"/>
          </w:rPr>
          <w:delText xml:space="preserve">had been </w:delText>
        </w:r>
      </w:del>
      <w:r w:rsidRPr="001C09C9">
        <w:rPr>
          <w:rFonts w:ascii="Times New Roman" w:hAnsi="Times New Roman" w:cs="Verdana"/>
          <w:szCs w:val="36"/>
        </w:rPr>
        <w:t>decreased from 1949 to 1951 by 40% in Texas (Stephanie Pappas 4). Corn prices in July of 1949 were at $1.42</w:t>
      </w:r>
      <w:ins w:id="86" w:author="Owner" w:date="2012-11-25T19:36:00Z">
        <w:r w:rsidRPr="001C09C9">
          <w:rPr>
            <w:rFonts w:ascii="Times New Roman" w:hAnsi="Times New Roman" w:cs="Verdana"/>
            <w:szCs w:val="36"/>
          </w:rPr>
          <w:t>.  O</w:t>
        </w:r>
      </w:ins>
      <w:del w:id="87" w:author="Owner" w:date="2012-11-25T19:36:00Z">
        <w:r w:rsidRPr="001C09C9" w:rsidDel="00E64206">
          <w:rPr>
            <w:rFonts w:ascii="Times New Roman" w:hAnsi="Times New Roman" w:cs="Verdana"/>
            <w:szCs w:val="36"/>
          </w:rPr>
          <w:delText>, o</w:delText>
        </w:r>
      </w:del>
      <w:r w:rsidRPr="001C09C9">
        <w:rPr>
          <w:rFonts w:ascii="Times New Roman" w:hAnsi="Times New Roman" w:cs="Verdana"/>
          <w:szCs w:val="36"/>
        </w:rPr>
        <w:t>nly three years later</w:t>
      </w:r>
      <w:ins w:id="88" w:author="Owner" w:date="2012-11-25T19:37:00Z">
        <w:r w:rsidRPr="001C09C9">
          <w:rPr>
            <w:rFonts w:ascii="Times New Roman" w:hAnsi="Times New Roman" w:cs="Verdana"/>
            <w:szCs w:val="36"/>
          </w:rPr>
          <w:t>,</w:t>
        </w:r>
      </w:ins>
      <w:r w:rsidRPr="001C09C9">
        <w:rPr>
          <w:rFonts w:ascii="Times New Roman" w:hAnsi="Times New Roman" w:cs="Verdana"/>
          <w:szCs w:val="36"/>
        </w:rPr>
        <w:t xml:space="preserve"> in 1952</w:t>
      </w:r>
      <w:ins w:id="89" w:author="Owner" w:date="2012-11-25T19:37:00Z">
        <w:r w:rsidRPr="001C09C9">
          <w:rPr>
            <w:rFonts w:ascii="Times New Roman" w:hAnsi="Times New Roman" w:cs="Verdana"/>
            <w:szCs w:val="36"/>
          </w:rPr>
          <w:t>,</w:t>
        </w:r>
      </w:ins>
      <w:r w:rsidRPr="001C09C9">
        <w:rPr>
          <w:rFonts w:ascii="Times New Roman" w:hAnsi="Times New Roman" w:cs="Verdana"/>
          <w:szCs w:val="36"/>
        </w:rPr>
        <w:t xml:space="preserve"> the price </w:t>
      </w:r>
      <w:ins w:id="90" w:author="Owner" w:date="2012-11-25T19:38:00Z">
        <w:r w:rsidRPr="001C09C9">
          <w:rPr>
            <w:rFonts w:ascii="Times New Roman" w:hAnsi="Times New Roman" w:cs="Verdana"/>
            <w:szCs w:val="36"/>
          </w:rPr>
          <w:t xml:space="preserve">of corn </w:t>
        </w:r>
      </w:ins>
      <w:r w:rsidRPr="001C09C9">
        <w:rPr>
          <w:rFonts w:ascii="Times New Roman" w:hAnsi="Times New Roman" w:cs="Verdana"/>
          <w:szCs w:val="36"/>
        </w:rPr>
        <w:t xml:space="preserve">had gone up to $1.87. </w:t>
      </w:r>
      <w:del w:id="91" w:author="Owner" w:date="2012-11-25T19:37:00Z">
        <w:r w:rsidRPr="001C09C9" w:rsidDel="00E64206">
          <w:rPr>
            <w:rFonts w:ascii="Times New Roman" w:hAnsi="Times New Roman" w:cs="Verdana"/>
            <w:szCs w:val="36"/>
          </w:rPr>
          <w:delText>Now p</w:delText>
        </w:r>
      </w:del>
      <w:ins w:id="92" w:author="Owner" w:date="2012-11-25T19:37:00Z">
        <w:r w:rsidRPr="001C09C9">
          <w:rPr>
            <w:rFonts w:ascii="Times New Roman" w:hAnsi="Times New Roman" w:cs="Verdana"/>
            <w:szCs w:val="36"/>
          </w:rPr>
          <w:t>P</w:t>
        </w:r>
      </w:ins>
      <w:r w:rsidRPr="001C09C9">
        <w:rPr>
          <w:rFonts w:ascii="Times New Roman" w:hAnsi="Times New Roman" w:cs="Verdana"/>
          <w:szCs w:val="36"/>
        </w:rPr>
        <w:t xml:space="preserve">rices in the 1950s did not change very drastically </w:t>
      </w:r>
      <w:ins w:id="93" w:author="Owner" w:date="2012-11-25T19:38:00Z">
        <w:r w:rsidRPr="001C09C9">
          <w:rPr>
            <w:rFonts w:ascii="Times New Roman" w:hAnsi="Times New Roman" w:cs="Verdana"/>
            <w:szCs w:val="36"/>
          </w:rPr>
          <w:t>or</w:t>
        </w:r>
      </w:ins>
      <w:del w:id="94" w:author="Owner" w:date="2012-11-25T19:38:00Z">
        <w:r w:rsidRPr="001C09C9" w:rsidDel="00E64206">
          <w:rPr>
            <w:rFonts w:ascii="Times New Roman" w:hAnsi="Times New Roman" w:cs="Verdana"/>
            <w:szCs w:val="36"/>
          </w:rPr>
          <w:delText>and</w:delText>
        </w:r>
      </w:del>
      <w:r w:rsidRPr="001C09C9">
        <w:rPr>
          <w:rFonts w:ascii="Times New Roman" w:hAnsi="Times New Roman" w:cs="Verdana"/>
          <w:szCs w:val="36"/>
        </w:rPr>
        <w:t xml:space="preserve"> very quickly. A $0.40 difference was much g</w:t>
      </w:r>
      <w:r w:rsidR="008E0280">
        <w:rPr>
          <w:rFonts w:ascii="Times New Roman" w:hAnsi="Times New Roman" w:cs="Verdana"/>
          <w:szCs w:val="36"/>
        </w:rPr>
        <w:t>reat then than it is now (</w:t>
      </w:r>
      <w:r w:rsidRPr="001C09C9">
        <w:rPr>
          <w:rFonts w:ascii="Times New Roman" w:hAnsi="Times New Roman" w:cs="Verdana"/>
          <w:szCs w:val="36"/>
        </w:rPr>
        <w:t xml:space="preserve">Karnowski).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del w:id="95" w:author="Owner" w:date="2012-11-25T19:39:00Z">
        <w:r w:rsidRPr="001C09C9" w:rsidDel="00E64206">
          <w:rPr>
            <w:rFonts w:ascii="Times New Roman" w:hAnsi="Times New Roman" w:cs="Verdana"/>
            <w:szCs w:val="36"/>
          </w:rPr>
          <w:delText>Then l</w:delText>
        </w:r>
      </w:del>
      <w:ins w:id="96" w:author="Owner" w:date="2012-11-25T19:39:00Z">
        <w:r w:rsidRPr="001C09C9">
          <w:rPr>
            <w:rFonts w:ascii="Times New Roman" w:hAnsi="Times New Roman" w:cs="Verdana"/>
            <w:szCs w:val="36"/>
          </w:rPr>
          <w:t>L</w:t>
        </w:r>
      </w:ins>
      <w:r w:rsidRPr="001C09C9">
        <w:rPr>
          <w:rFonts w:ascii="Times New Roman" w:hAnsi="Times New Roman" w:cs="Verdana"/>
          <w:szCs w:val="36"/>
        </w:rPr>
        <w:t>ast</w:t>
      </w:r>
      <w:ins w:id="97" w:author="Owner" w:date="2012-11-25T19:39:00Z">
        <w:r w:rsidRPr="001C09C9">
          <w:rPr>
            <w:rFonts w:ascii="Times New Roman" w:hAnsi="Times New Roman" w:cs="Verdana"/>
            <w:szCs w:val="36"/>
          </w:rPr>
          <w:t>,</w:t>
        </w:r>
      </w:ins>
      <w:r w:rsidRPr="001C09C9">
        <w:rPr>
          <w:rFonts w:ascii="Times New Roman" w:hAnsi="Times New Roman" w:cs="Verdana"/>
          <w:szCs w:val="36"/>
        </w:rPr>
        <w:t xml:space="preserve"> but definitely not least, </w:t>
      </w:r>
      <w:del w:id="98" w:author="Owner" w:date="2012-11-25T19:40:00Z">
        <w:r w:rsidRPr="001C09C9" w:rsidDel="00E64206">
          <w:rPr>
            <w:rFonts w:ascii="Times New Roman" w:hAnsi="Times New Roman" w:cs="Verdana"/>
            <w:szCs w:val="36"/>
          </w:rPr>
          <w:delText>this years</w:delText>
        </w:r>
      </w:del>
      <w:ins w:id="99" w:author="Owner" w:date="2012-11-25T19:40:00Z">
        <w:r w:rsidRPr="001C09C9">
          <w:rPr>
            <w:rFonts w:ascii="Times New Roman" w:hAnsi="Times New Roman" w:cs="Verdana"/>
            <w:szCs w:val="36"/>
          </w:rPr>
          <w:t>the</w:t>
        </w:r>
      </w:ins>
      <w:r w:rsidRPr="001C09C9">
        <w:rPr>
          <w:rFonts w:ascii="Times New Roman" w:hAnsi="Times New Roman" w:cs="Verdana"/>
          <w:szCs w:val="36"/>
        </w:rPr>
        <w:t xml:space="preserve"> 2012 drought</w:t>
      </w:r>
      <w:del w:id="100" w:author="Owner" w:date="2012-11-25T19:39:00Z">
        <w:r w:rsidRPr="001C09C9">
          <w:rPr>
            <w:rFonts w:ascii="Times New Roman" w:hAnsi="Times New Roman" w:cs="Verdana"/>
            <w:szCs w:val="36"/>
          </w:rPr>
          <w:delText>. This year’s drought</w:delText>
        </w:r>
      </w:del>
      <w:r w:rsidRPr="001C09C9">
        <w:rPr>
          <w:rFonts w:ascii="Times New Roman" w:hAnsi="Times New Roman" w:cs="Verdana"/>
          <w:szCs w:val="36"/>
        </w:rPr>
        <w:t xml:space="preserve"> </w:t>
      </w:r>
      <w:del w:id="101" w:author="Owner" w:date="2012-11-25T19:39:00Z">
        <w:r w:rsidRPr="001C09C9">
          <w:rPr>
            <w:rFonts w:ascii="Times New Roman" w:hAnsi="Times New Roman" w:cs="Verdana"/>
            <w:szCs w:val="36"/>
          </w:rPr>
          <w:delText xml:space="preserve">had </w:delText>
        </w:r>
      </w:del>
      <w:r w:rsidRPr="001C09C9">
        <w:rPr>
          <w:rFonts w:ascii="Times New Roman" w:hAnsi="Times New Roman" w:cs="Verdana"/>
          <w:szCs w:val="36"/>
        </w:rPr>
        <w:t xml:space="preserve">settled over more than half </w:t>
      </w:r>
      <w:del w:id="102" w:author="Owner" w:date="2012-11-25T19:40:00Z">
        <w:r w:rsidRPr="001C09C9" w:rsidDel="00E64206">
          <w:rPr>
            <w:rFonts w:ascii="Times New Roman" w:hAnsi="Times New Roman" w:cs="Verdana"/>
            <w:szCs w:val="36"/>
          </w:rPr>
          <w:delText>of the United States in the summer of 2012,</w:delText>
        </w:r>
      </w:del>
      <w:ins w:id="103" w:author="Owner" w:date="2012-11-25T19:40:00Z">
        <w:r w:rsidRPr="001C09C9">
          <w:rPr>
            <w:rFonts w:ascii="Times New Roman" w:hAnsi="Times New Roman" w:cs="Verdana"/>
            <w:szCs w:val="36"/>
          </w:rPr>
          <w:t>of the United State</w:t>
        </w:r>
      </w:ins>
      <w:del w:id="104" w:author="Owner" w:date="2012-11-25T19:40:00Z">
        <w:r w:rsidRPr="001C09C9" w:rsidDel="00E64206">
          <w:rPr>
            <w:rFonts w:ascii="Times New Roman" w:hAnsi="Times New Roman" w:cs="Verdana"/>
            <w:szCs w:val="36"/>
          </w:rPr>
          <w:delText xml:space="preserve"> thi</w:delText>
        </w:r>
      </w:del>
      <w:r w:rsidRPr="001C09C9">
        <w:rPr>
          <w:rFonts w:ascii="Times New Roman" w:hAnsi="Times New Roman" w:cs="Verdana"/>
          <w:szCs w:val="36"/>
        </w:rPr>
        <w:t>s</w:t>
      </w:r>
      <w:ins w:id="105" w:author="Owner" w:date="2012-11-25T19:40:00Z">
        <w:r w:rsidRPr="001C09C9">
          <w:rPr>
            <w:rFonts w:ascii="Times New Roman" w:hAnsi="Times New Roman" w:cs="Verdana"/>
            <w:szCs w:val="36"/>
          </w:rPr>
          <w:t>. This</w:t>
        </w:r>
      </w:ins>
      <w:r w:rsidRPr="001C09C9">
        <w:rPr>
          <w:rFonts w:ascii="Times New Roman" w:hAnsi="Times New Roman" w:cs="Verdana"/>
          <w:szCs w:val="36"/>
        </w:rPr>
        <w:t xml:space="preserve"> was the most widespread drought in more than half </w:t>
      </w:r>
      <w:ins w:id="106" w:author="Owner" w:date="2012-11-25T19:41:00Z">
        <w:r w:rsidRPr="001C09C9">
          <w:rPr>
            <w:rFonts w:ascii="Times New Roman" w:hAnsi="Times New Roman" w:cs="Verdana"/>
            <w:szCs w:val="36"/>
          </w:rPr>
          <w:t xml:space="preserve">of </w:t>
        </w:r>
      </w:ins>
      <w:r w:rsidRPr="001C09C9">
        <w:rPr>
          <w:rFonts w:ascii="Times New Roman" w:hAnsi="Times New Roman" w:cs="Verdana"/>
          <w:szCs w:val="36"/>
        </w:rPr>
        <w:t>a century. In July of 2012</w:t>
      </w:r>
      <w:ins w:id="107" w:author="Owner" w:date="2012-11-25T19:41:00Z">
        <w:r w:rsidRPr="001C09C9">
          <w:rPr>
            <w:rFonts w:ascii="Times New Roman" w:hAnsi="Times New Roman" w:cs="Verdana"/>
            <w:szCs w:val="36"/>
          </w:rPr>
          <w:t>,</w:t>
        </w:r>
      </w:ins>
      <w:r w:rsidRPr="001C09C9">
        <w:rPr>
          <w:rFonts w:ascii="Times New Roman" w:hAnsi="Times New Roman" w:cs="Verdana"/>
          <w:szCs w:val="36"/>
        </w:rPr>
        <w:t xml:space="preserve"> the United States </w:t>
      </w:r>
      <w:del w:id="108" w:author="Owner" w:date="2012-11-25T19:41:00Z">
        <w:r w:rsidRPr="001C09C9" w:rsidDel="00E64206">
          <w:rPr>
            <w:rFonts w:ascii="Times New Roman" w:hAnsi="Times New Roman" w:cs="Verdana"/>
            <w:szCs w:val="36"/>
          </w:rPr>
          <w:delText xml:space="preserve">was </w:delText>
        </w:r>
      </w:del>
      <w:ins w:id="109" w:author="Owner" w:date="2012-11-25T19:41:00Z">
        <w:r w:rsidRPr="001C09C9">
          <w:rPr>
            <w:rFonts w:ascii="Times New Roman" w:hAnsi="Times New Roman" w:cs="Verdana"/>
            <w:szCs w:val="36"/>
          </w:rPr>
          <w:t xml:space="preserve">experienced </w:t>
        </w:r>
      </w:ins>
      <w:r w:rsidRPr="001C09C9">
        <w:rPr>
          <w:rFonts w:ascii="Times New Roman" w:hAnsi="Times New Roman" w:cs="Verdana"/>
          <w:szCs w:val="36"/>
        </w:rPr>
        <w:t xml:space="preserve">the hottest year </w:t>
      </w:r>
      <w:del w:id="110" w:author="Owner" w:date="2012-11-25T19:42:00Z">
        <w:r w:rsidRPr="001C09C9" w:rsidDel="00E64206">
          <w:rPr>
            <w:rFonts w:ascii="Times New Roman" w:hAnsi="Times New Roman" w:cs="Verdana"/>
            <w:szCs w:val="36"/>
          </w:rPr>
          <w:delText xml:space="preserve">so far that we have ever experienced </w:delText>
        </w:r>
      </w:del>
      <w:r w:rsidRPr="001C09C9">
        <w:rPr>
          <w:rFonts w:ascii="Times New Roman" w:hAnsi="Times New Roman" w:cs="Verdana"/>
          <w:szCs w:val="36"/>
        </w:rPr>
        <w:t>since 1895. July was the hottest month ever recorded in U</w:t>
      </w:r>
      <w:ins w:id="111" w:author="Owner" w:date="2012-11-25T19:42:00Z">
        <w:r w:rsidRPr="001C09C9">
          <w:rPr>
            <w:rFonts w:ascii="Times New Roman" w:hAnsi="Times New Roman" w:cs="Verdana"/>
            <w:szCs w:val="36"/>
          </w:rPr>
          <w:t>nited States</w:t>
        </w:r>
      </w:ins>
      <w:del w:id="112" w:author="Owner" w:date="2012-11-25T19:42:00Z">
        <w:r w:rsidRPr="001C09C9" w:rsidDel="00E64206">
          <w:rPr>
            <w:rFonts w:ascii="Times New Roman" w:hAnsi="Times New Roman" w:cs="Verdana"/>
            <w:szCs w:val="36"/>
          </w:rPr>
          <w:delText>.S</w:delText>
        </w:r>
      </w:del>
      <w:r w:rsidRPr="001C09C9">
        <w:rPr>
          <w:rFonts w:ascii="Times New Roman" w:hAnsi="Times New Roman" w:cs="Verdana"/>
          <w:szCs w:val="36"/>
        </w:rPr>
        <w:t xml:space="preserve"> history. The most recent federal assessment in August </w:t>
      </w:r>
      <w:ins w:id="113" w:author="Owner" w:date="2012-11-25T19:43:00Z">
        <w:r w:rsidRPr="001C09C9">
          <w:rPr>
            <w:rFonts w:ascii="Times New Roman" w:hAnsi="Times New Roman" w:cs="Verdana"/>
            <w:szCs w:val="36"/>
          </w:rPr>
          <w:t xml:space="preserve">reports </w:t>
        </w:r>
      </w:ins>
      <w:del w:id="114" w:author="Owner" w:date="2012-11-25T19:43:00Z">
        <w:r w:rsidRPr="001C09C9" w:rsidDel="00E64206">
          <w:rPr>
            <w:rFonts w:ascii="Times New Roman" w:hAnsi="Times New Roman" w:cs="Verdana"/>
            <w:szCs w:val="36"/>
          </w:rPr>
          <w:delText xml:space="preserve">is </w:delText>
        </w:r>
      </w:del>
      <w:r w:rsidRPr="001C09C9">
        <w:rPr>
          <w:rFonts w:ascii="Times New Roman" w:hAnsi="Times New Roman" w:cs="Verdana"/>
          <w:szCs w:val="36"/>
        </w:rPr>
        <w:t>that parts of at least 33 states, mostly in the West and the Midwest, are experiencing drought conditions that are sever</w:t>
      </w:r>
      <w:ins w:id="115" w:author="Owner" w:date="2012-11-25T19:44:00Z">
        <w:r w:rsidRPr="001C09C9">
          <w:rPr>
            <w:rFonts w:ascii="Times New Roman" w:hAnsi="Times New Roman" w:cs="Verdana"/>
            <w:szCs w:val="36"/>
          </w:rPr>
          <w:t>e</w:t>
        </w:r>
      </w:ins>
      <w:r w:rsidRPr="001C09C9">
        <w:rPr>
          <w:rFonts w:ascii="Times New Roman" w:hAnsi="Times New Roman" w:cs="Verdana"/>
          <w:szCs w:val="36"/>
        </w:rPr>
        <w:t xml:space="preserve"> or worse. </w:t>
      </w:r>
      <w:ins w:id="116" w:author="Owner" w:date="2012-11-25T19:45:00Z">
        <w:r w:rsidRPr="001C09C9">
          <w:rPr>
            <w:rFonts w:ascii="Times New Roman" w:hAnsi="Times New Roman" w:cs="Verdana"/>
            <w:szCs w:val="36"/>
          </w:rPr>
          <w:t>The drought</w:t>
        </w:r>
      </w:ins>
      <w:del w:id="117" w:author="Owner" w:date="2012-11-25T19:45:00Z">
        <w:r w:rsidRPr="001C09C9" w:rsidDel="00E64206">
          <w:rPr>
            <w:rFonts w:ascii="Times New Roman" w:hAnsi="Times New Roman" w:cs="Verdana"/>
            <w:szCs w:val="36"/>
          </w:rPr>
          <w:delText>It</w:delText>
        </w:r>
      </w:del>
      <w:r w:rsidRPr="001C09C9">
        <w:rPr>
          <w:rFonts w:ascii="Times New Roman" w:hAnsi="Times New Roman" w:cs="Verdana"/>
          <w:szCs w:val="36"/>
        </w:rPr>
        <w:t xml:space="preserve"> affected 87% of the land dedicated to growing corn, 63% of the land for hay</w:t>
      </w:r>
      <w:ins w:id="118" w:author="Owner" w:date="2012-11-25T19:45:00Z">
        <w:r w:rsidRPr="001C09C9">
          <w:rPr>
            <w:rFonts w:ascii="Times New Roman" w:hAnsi="Times New Roman" w:cs="Verdana"/>
            <w:szCs w:val="36"/>
          </w:rPr>
          <w:t>,</w:t>
        </w:r>
      </w:ins>
      <w:r w:rsidRPr="001C09C9">
        <w:rPr>
          <w:rFonts w:ascii="Times New Roman" w:hAnsi="Times New Roman" w:cs="Verdana"/>
          <w:szCs w:val="36"/>
        </w:rPr>
        <w:t xml:space="preserve"> and 72% of </w:t>
      </w:r>
      <w:r w:rsidR="008E0280">
        <w:rPr>
          <w:rFonts w:ascii="Times New Roman" w:hAnsi="Times New Roman" w:cs="Verdana"/>
          <w:szCs w:val="36"/>
        </w:rPr>
        <w:t xml:space="preserve">the land used for cattle </w:t>
      </w:r>
      <w:r w:rsidRPr="001C09C9">
        <w:rPr>
          <w:rFonts w:ascii="Times New Roman" w:hAnsi="Times New Roman" w:cs="Verdana"/>
          <w:szCs w:val="36"/>
        </w:rPr>
        <w:t xml:space="preserve">Mohadjerin).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26"/>
        </w:rPr>
      </w:pPr>
      <w:ins w:id="119" w:author="Owner" w:date="2012-11-25T19:45:00Z">
        <w:r w:rsidRPr="001C09C9">
          <w:rPr>
            <w:rFonts w:ascii="Times New Roman" w:hAnsi="Times New Roman" w:cs="Verdana"/>
            <w:szCs w:val="36"/>
          </w:rPr>
          <w:t>Th</w:t>
        </w:r>
      </w:ins>
      <w:ins w:id="120" w:author="Owner" w:date="2012-11-25T20:00:00Z">
        <w:r w:rsidRPr="001C09C9">
          <w:rPr>
            <w:rFonts w:ascii="Times New Roman" w:hAnsi="Times New Roman" w:cs="Verdana"/>
            <w:szCs w:val="36"/>
          </w:rPr>
          <w:t xml:space="preserve">ose who believe the 2012 drought impacted only farmers are mistaken.  </w:t>
        </w:r>
      </w:ins>
      <w:del w:id="121" w:author="Owner" w:date="2012-11-25T19:47:00Z">
        <w:r w:rsidRPr="001C09C9" w:rsidDel="001A4DDE">
          <w:rPr>
            <w:rFonts w:ascii="Times New Roman" w:hAnsi="Times New Roman" w:cs="Verdana"/>
            <w:szCs w:val="36"/>
          </w:rPr>
          <w:delText>If you think that this drought did</w:delText>
        </w:r>
      </w:del>
      <w:del w:id="122" w:author="Owner" w:date="2012-11-25T19:45:00Z">
        <w:r w:rsidRPr="001C09C9" w:rsidDel="001A4DDE">
          <w:rPr>
            <w:rFonts w:ascii="Times New Roman" w:hAnsi="Times New Roman" w:cs="Verdana"/>
            <w:szCs w:val="36"/>
          </w:rPr>
          <w:delText>n’</w:delText>
        </w:r>
      </w:del>
      <w:del w:id="123" w:author="Owner" w:date="2012-11-25T19:47:00Z">
        <w:r w:rsidRPr="001C09C9" w:rsidDel="001A4DDE">
          <w:rPr>
            <w:rFonts w:ascii="Times New Roman" w:hAnsi="Times New Roman" w:cs="Verdana"/>
            <w:szCs w:val="36"/>
          </w:rPr>
          <w:delText xml:space="preserve">t affect you because you aren’t a farmer think again. </w:delText>
        </w:r>
      </w:del>
      <w:r w:rsidRPr="001C09C9">
        <w:rPr>
          <w:rFonts w:ascii="Times New Roman" w:hAnsi="Times New Roman" w:cs="Verdana"/>
          <w:szCs w:val="36"/>
        </w:rPr>
        <w:t>More than 75</w:t>
      </w:r>
      <w:del w:id="124" w:author="Owner" w:date="2012-11-25T20:07:00Z">
        <w:r w:rsidRPr="001C09C9" w:rsidDel="00CF1BFE">
          <w:rPr>
            <w:rFonts w:ascii="Times New Roman" w:hAnsi="Times New Roman" w:cs="Verdana"/>
            <w:szCs w:val="36"/>
          </w:rPr>
          <w:delText xml:space="preserve">% </w:delText>
        </w:r>
      </w:del>
      <w:ins w:id="125" w:author="Owner" w:date="2012-11-25T20:07:00Z">
        <w:r w:rsidRPr="001C09C9">
          <w:rPr>
            <w:rFonts w:ascii="Times New Roman" w:hAnsi="Times New Roman" w:cs="Verdana"/>
            <w:szCs w:val="36"/>
          </w:rPr>
          <w:t xml:space="preserve"> percent </w:t>
        </w:r>
      </w:ins>
      <w:r w:rsidRPr="001C09C9">
        <w:rPr>
          <w:rFonts w:ascii="Times New Roman" w:hAnsi="Times New Roman" w:cs="Verdana"/>
          <w:szCs w:val="36"/>
        </w:rPr>
        <w:t>of the food on your supermarket shelves contain</w:t>
      </w:r>
      <w:ins w:id="126" w:author="Owner" w:date="2012-11-25T20:02:00Z">
        <w:r w:rsidRPr="001C09C9">
          <w:rPr>
            <w:rFonts w:ascii="Times New Roman" w:hAnsi="Times New Roman" w:cs="Verdana"/>
            <w:szCs w:val="36"/>
          </w:rPr>
          <w:t>s</w:t>
        </w:r>
      </w:ins>
      <w:del w:id="127" w:author="Owner" w:date="2012-11-25T20:02:00Z">
        <w:r w:rsidRPr="001C09C9" w:rsidDel="006472AC">
          <w:rPr>
            <w:rFonts w:ascii="Times New Roman" w:hAnsi="Times New Roman" w:cs="Verdana"/>
            <w:szCs w:val="36"/>
          </w:rPr>
          <w:delText>s</w:delText>
        </w:r>
      </w:del>
      <w:r w:rsidRPr="001C09C9">
        <w:rPr>
          <w:rFonts w:ascii="Times New Roman" w:hAnsi="Times New Roman" w:cs="Verdana"/>
          <w:szCs w:val="36"/>
        </w:rPr>
        <w:t xml:space="preserve"> corn. </w:t>
      </w:r>
      <w:ins w:id="128" w:author="Owner" w:date="2012-11-25T20:02:00Z">
        <w:r w:rsidRPr="001C09C9">
          <w:rPr>
            <w:rFonts w:ascii="Times New Roman" w:hAnsi="Times New Roman" w:cs="Verdana"/>
            <w:szCs w:val="36"/>
          </w:rPr>
          <w:t xml:space="preserve">Corn is used to feed most </w:t>
        </w:r>
      </w:ins>
      <w:del w:id="129" w:author="Owner" w:date="2012-11-25T20:03:00Z">
        <w:r w:rsidRPr="001C09C9" w:rsidDel="006472AC">
          <w:rPr>
            <w:rFonts w:ascii="Times New Roman" w:hAnsi="Times New Roman" w:cs="Verdana"/>
            <w:szCs w:val="26"/>
          </w:rPr>
          <w:delText>It feeds most m</w:delText>
        </w:r>
      </w:del>
      <w:ins w:id="130" w:author="Owner" w:date="2012-11-25T20:03:00Z">
        <w:r w:rsidRPr="001C09C9">
          <w:rPr>
            <w:rFonts w:ascii="Times New Roman" w:hAnsi="Times New Roman" w:cs="Verdana"/>
            <w:szCs w:val="26"/>
          </w:rPr>
          <w:t>m</w:t>
        </w:r>
      </w:ins>
      <w:r w:rsidRPr="001C09C9">
        <w:rPr>
          <w:rFonts w:ascii="Times New Roman" w:hAnsi="Times New Roman" w:cs="Verdana"/>
          <w:szCs w:val="26"/>
        </w:rPr>
        <w:t>eat livestock</w:t>
      </w:r>
      <w:ins w:id="131" w:author="Owner" w:date="2012-11-25T20:03:00Z">
        <w:r w:rsidRPr="001C09C9">
          <w:rPr>
            <w:rFonts w:ascii="Times New Roman" w:hAnsi="Times New Roman" w:cs="Verdana"/>
            <w:szCs w:val="26"/>
          </w:rPr>
          <w:t xml:space="preserve">. Corn </w:t>
        </w:r>
      </w:ins>
      <w:del w:id="132" w:author="Owner" w:date="2012-11-25T20:03:00Z">
        <w:r w:rsidRPr="001C09C9" w:rsidDel="006472AC">
          <w:rPr>
            <w:rFonts w:ascii="Times New Roman" w:hAnsi="Times New Roman" w:cs="Verdana"/>
            <w:szCs w:val="26"/>
          </w:rPr>
          <w:delText xml:space="preserve"> and </w:delText>
        </w:r>
      </w:del>
      <w:r w:rsidRPr="001C09C9">
        <w:rPr>
          <w:rFonts w:ascii="Times New Roman" w:hAnsi="Times New Roman" w:cs="Verdana"/>
          <w:szCs w:val="26"/>
        </w:rPr>
        <w:t xml:space="preserve">produces foods ranging from dairy to baked goods to breakfast cereals. </w:t>
      </w:r>
      <w:r w:rsidRPr="001C09C9">
        <w:rPr>
          <w:rFonts w:ascii="Times New Roman" w:hAnsi="Times New Roman" w:cs="Verdana"/>
          <w:szCs w:val="36"/>
        </w:rPr>
        <w:t>It</w:t>
      </w:r>
      <w:ins w:id="133" w:author="Owner" w:date="2012-11-25T20:03:00Z">
        <w:r w:rsidRPr="001C09C9">
          <w:rPr>
            <w:rFonts w:ascii="Times New Roman" w:hAnsi="Times New Roman" w:cs="Verdana"/>
            <w:szCs w:val="36"/>
          </w:rPr>
          <w:t xml:space="preserve"> i</w:t>
        </w:r>
      </w:ins>
      <w:r w:rsidRPr="001C09C9">
        <w:rPr>
          <w:rFonts w:ascii="Times New Roman" w:hAnsi="Times New Roman" w:cs="Verdana"/>
          <w:szCs w:val="36"/>
        </w:rPr>
        <w:t>s as simple as this</w:t>
      </w:r>
      <w:ins w:id="134" w:author="Owner" w:date="2012-11-25T20:03:00Z">
        <w:r w:rsidRPr="001C09C9">
          <w:rPr>
            <w:rFonts w:ascii="Times New Roman" w:hAnsi="Times New Roman" w:cs="Verdana"/>
            <w:szCs w:val="36"/>
          </w:rPr>
          <w:t>:</w:t>
        </w:r>
      </w:ins>
      <w:del w:id="135" w:author="Owner" w:date="2012-11-25T20:03:00Z">
        <w:r w:rsidRPr="001C09C9" w:rsidDel="006472AC">
          <w:rPr>
            <w:rFonts w:ascii="Times New Roman" w:hAnsi="Times New Roman" w:cs="Verdana"/>
            <w:szCs w:val="36"/>
          </w:rPr>
          <w:delText>,</w:delText>
        </w:r>
      </w:del>
      <w:r w:rsidRPr="001C09C9">
        <w:rPr>
          <w:rFonts w:ascii="Times New Roman" w:hAnsi="Times New Roman" w:cs="Verdana"/>
          <w:szCs w:val="36"/>
        </w:rPr>
        <w:t xml:space="preserve"> no rain equals no pollination equals fewer kernels of corn. And when corn is </w:t>
      </w:r>
      <w:r w:rsidR="008E0280">
        <w:rPr>
          <w:rFonts w:ascii="Times New Roman" w:hAnsi="Times New Roman" w:cs="Verdana"/>
          <w:szCs w:val="36"/>
        </w:rPr>
        <w:t xml:space="preserve">used </w:t>
      </w:r>
      <w:r w:rsidRPr="001C09C9">
        <w:rPr>
          <w:rFonts w:ascii="Times New Roman" w:hAnsi="Times New Roman" w:cs="Verdana"/>
          <w:szCs w:val="36"/>
        </w:rPr>
        <w:t>everywhere, the loss is huge</w:t>
      </w:r>
      <w:ins w:id="136" w:author="Owner" w:date="2012-11-25T20:04:00Z">
        <w:r w:rsidRPr="001C09C9">
          <w:rPr>
            <w:rFonts w:ascii="Times New Roman" w:hAnsi="Times New Roman" w:cs="Verdana"/>
            <w:szCs w:val="36"/>
          </w:rPr>
          <w:t>.</w:t>
        </w:r>
      </w:ins>
      <w:del w:id="137" w:author="Owner" w:date="2012-11-25T20:04:00Z">
        <w:r w:rsidRPr="001C09C9" w:rsidDel="006472AC">
          <w:rPr>
            <w:rFonts w:ascii="Times New Roman" w:hAnsi="Times New Roman" w:cs="Verdana"/>
            <w:szCs w:val="36"/>
          </w:rPr>
          <w:delText>!</w:delText>
        </w:r>
      </w:del>
      <w:r w:rsidRPr="001C09C9">
        <w:rPr>
          <w:rFonts w:ascii="Times New Roman" w:hAnsi="Times New Roman" w:cs="Verdana"/>
          <w:szCs w:val="36"/>
        </w:rPr>
        <w:t xml:space="preserve"> In 2011</w:t>
      </w:r>
      <w:ins w:id="138" w:author="Owner" w:date="2012-11-25T20:04:00Z">
        <w:r w:rsidRPr="001C09C9">
          <w:rPr>
            <w:rFonts w:ascii="Times New Roman" w:hAnsi="Times New Roman" w:cs="Verdana"/>
            <w:szCs w:val="36"/>
          </w:rPr>
          <w:t>,</w:t>
        </w:r>
      </w:ins>
      <w:r w:rsidRPr="001C09C9">
        <w:rPr>
          <w:rFonts w:ascii="Times New Roman" w:hAnsi="Times New Roman" w:cs="Verdana"/>
          <w:szCs w:val="36"/>
        </w:rPr>
        <w:t xml:space="preserve"> the government awarded over </w:t>
      </w:r>
      <w:ins w:id="139" w:author="Owner" w:date="2012-11-25T20:04:00Z">
        <w:r w:rsidRPr="001C09C9">
          <w:rPr>
            <w:rFonts w:ascii="Times New Roman" w:hAnsi="Times New Roman" w:cs="Verdana"/>
            <w:szCs w:val="36"/>
          </w:rPr>
          <w:t>four</w:t>
        </w:r>
      </w:ins>
      <w:del w:id="140" w:author="Owner" w:date="2012-11-25T20:04:00Z">
        <w:r w:rsidRPr="001C09C9" w:rsidDel="006472AC">
          <w:rPr>
            <w:rFonts w:ascii="Times New Roman" w:hAnsi="Times New Roman" w:cs="Verdana"/>
            <w:szCs w:val="36"/>
          </w:rPr>
          <w:delText>4</w:delText>
        </w:r>
      </w:del>
      <w:r w:rsidRPr="001C09C9">
        <w:rPr>
          <w:rFonts w:ascii="Times New Roman" w:hAnsi="Times New Roman" w:cs="Verdana"/>
          <w:szCs w:val="36"/>
        </w:rPr>
        <w:t xml:space="preserve"> billion doll</w:t>
      </w:r>
      <w:r w:rsidR="008E0280">
        <w:rPr>
          <w:rFonts w:ascii="Times New Roman" w:hAnsi="Times New Roman" w:cs="Verdana"/>
          <w:szCs w:val="36"/>
        </w:rPr>
        <w:t>ars in corn subsidies. There were</w:t>
      </w:r>
      <w:r w:rsidRPr="001C09C9">
        <w:rPr>
          <w:rFonts w:ascii="Times New Roman" w:hAnsi="Times New Roman" w:cs="Verdana"/>
          <w:szCs w:val="36"/>
        </w:rPr>
        <w:t xml:space="preserve"> 92.3 million acres of corn in 2011. That is definitely not a small supply. The United States is the world</w:t>
      </w:r>
      <w:ins w:id="141" w:author="Owner" w:date="2012-11-25T20:05:00Z">
        <w:r w:rsidRPr="001C09C9">
          <w:rPr>
            <w:rFonts w:ascii="Times New Roman" w:hAnsi="Times New Roman" w:cs="Verdana"/>
            <w:szCs w:val="36"/>
          </w:rPr>
          <w:t>’</w:t>
        </w:r>
      </w:ins>
      <w:r w:rsidRPr="001C09C9">
        <w:rPr>
          <w:rFonts w:ascii="Times New Roman" w:hAnsi="Times New Roman" w:cs="Verdana"/>
          <w:szCs w:val="36"/>
        </w:rPr>
        <w:t>s biggest producer and exporter of corn, delivering to nations as varied as China and Mexico. Th</w:t>
      </w:r>
      <w:ins w:id="142" w:author="Owner" w:date="2012-11-25T20:05:00Z">
        <w:r w:rsidRPr="001C09C9">
          <w:rPr>
            <w:rFonts w:ascii="Times New Roman" w:hAnsi="Times New Roman" w:cs="Verdana"/>
            <w:szCs w:val="36"/>
          </w:rPr>
          <w:t xml:space="preserve">ese statistics </w:t>
        </w:r>
      </w:ins>
      <w:del w:id="143" w:author="Owner" w:date="2012-11-25T20:05:00Z">
        <w:r w:rsidRPr="001C09C9" w:rsidDel="006472AC">
          <w:rPr>
            <w:rFonts w:ascii="Times New Roman" w:hAnsi="Times New Roman" w:cs="Verdana"/>
            <w:szCs w:val="36"/>
          </w:rPr>
          <w:delText>is just shows</w:delText>
        </w:r>
      </w:del>
      <w:ins w:id="144" w:author="Owner" w:date="2012-11-25T20:05:00Z">
        <w:r w:rsidRPr="001C09C9">
          <w:rPr>
            <w:rFonts w:ascii="Times New Roman" w:hAnsi="Times New Roman" w:cs="Verdana"/>
            <w:szCs w:val="36"/>
          </w:rPr>
          <w:t>show</w:t>
        </w:r>
      </w:ins>
      <w:r w:rsidRPr="001C09C9">
        <w:rPr>
          <w:rFonts w:ascii="Times New Roman" w:hAnsi="Times New Roman" w:cs="Verdana"/>
          <w:szCs w:val="36"/>
        </w:rPr>
        <w:t xml:space="preserve"> how much our county depends on corn for nearly everything in </w:t>
      </w:r>
      <w:del w:id="145" w:author="Owner" w:date="2012-11-25T20:07:00Z">
        <w:r w:rsidRPr="001C09C9" w:rsidDel="00CF1BFE">
          <w:rPr>
            <w:rFonts w:ascii="Times New Roman" w:hAnsi="Times New Roman" w:cs="Verdana"/>
            <w:szCs w:val="36"/>
          </w:rPr>
          <w:delText>our lives</w:delText>
        </w:r>
      </w:del>
      <w:ins w:id="146" w:author="Owner" w:date="2012-11-25T20:07:00Z">
        <w:r w:rsidRPr="001C09C9">
          <w:rPr>
            <w:rFonts w:ascii="Times New Roman" w:hAnsi="Times New Roman" w:cs="Verdana"/>
            <w:szCs w:val="36"/>
          </w:rPr>
          <w:t>daily life</w:t>
        </w:r>
      </w:ins>
      <w:r w:rsidRPr="001C09C9">
        <w:rPr>
          <w:rFonts w:ascii="Times New Roman" w:hAnsi="Times New Roman" w:cs="Verdana"/>
          <w:szCs w:val="36"/>
        </w:rPr>
        <w:t xml:space="preserve">. So when the United States has a lack of rain, who helps cover the losses? Most farms will still be covered by subsidies, which will basically act as a safety net. </w:t>
      </w:r>
      <w:r w:rsidRPr="001C09C9">
        <w:rPr>
          <w:rFonts w:ascii="Times New Roman" w:hAnsi="Times New Roman" w:cs="Verdana"/>
          <w:szCs w:val="26"/>
        </w:rPr>
        <w:t xml:space="preserve">Corn futures prices surged on the Chicago Board of Trade, up 42 percent in a month. Futures prices impact food prices, as </w:t>
      </w:r>
      <w:r w:rsidR="008E0280">
        <w:rPr>
          <w:rFonts w:ascii="Times New Roman" w:hAnsi="Times New Roman" w:cs="Verdana"/>
          <w:szCs w:val="26"/>
        </w:rPr>
        <w:t>corn is basic to our diet (</w:t>
      </w:r>
      <w:r w:rsidRPr="001C09C9">
        <w:rPr>
          <w:rFonts w:ascii="Times New Roman" w:hAnsi="Times New Roman" w:cs="Verdana"/>
          <w:szCs w:val="26"/>
        </w:rPr>
        <w:t xml:space="preserve">Myers). </w:t>
      </w:r>
      <w:r w:rsidRPr="001C09C9">
        <w:rPr>
          <w:rFonts w:ascii="Times New Roman" w:hAnsi="Times New Roman" w:cs="Arial"/>
        </w:rPr>
        <w:t xml:space="preserve">Drought conditions in </w:t>
      </w:r>
      <w:r w:rsidR="008F7D96" w:rsidRPr="001C09C9">
        <w:rPr>
          <w:rFonts w:ascii="Times New Roman" w:hAnsi="Times New Roman" w:cs="Arial"/>
        </w:rPr>
        <w:t>Midwestern</w:t>
      </w:r>
      <w:r w:rsidRPr="001C09C9">
        <w:rPr>
          <w:rFonts w:ascii="Times New Roman" w:hAnsi="Times New Roman" w:cs="Arial"/>
        </w:rPr>
        <w:t xml:space="preserve"> states have reduced expectations for the amount of corn that may be harvested in 2012, and contributed to a 35</w:t>
      </w:r>
      <w:del w:id="147" w:author="Owner" w:date="2012-11-25T20:08:00Z">
        <w:r w:rsidRPr="001C09C9" w:rsidDel="00CF1BFE">
          <w:rPr>
            <w:rFonts w:ascii="Times New Roman" w:hAnsi="Times New Roman" w:cs="Arial"/>
          </w:rPr>
          <w:delText xml:space="preserve">% </w:delText>
        </w:r>
      </w:del>
      <w:ins w:id="148" w:author="Owner" w:date="2012-11-25T20:08:00Z">
        <w:r w:rsidRPr="001C09C9">
          <w:rPr>
            <w:rFonts w:ascii="Times New Roman" w:hAnsi="Times New Roman" w:cs="Arial"/>
          </w:rPr>
          <w:t xml:space="preserve"> percent </w:t>
        </w:r>
      </w:ins>
      <w:r w:rsidRPr="001C09C9">
        <w:rPr>
          <w:rFonts w:ascii="Times New Roman" w:hAnsi="Times New Roman" w:cs="Arial"/>
        </w:rPr>
        <w:t>rise in the price of corn from June 18</w:t>
      </w:r>
      <w:ins w:id="149" w:author="Owner" w:date="2012-11-25T20:08:00Z">
        <w:r w:rsidRPr="001C09C9">
          <w:rPr>
            <w:rFonts w:ascii="Times New Roman" w:hAnsi="Times New Roman" w:cs="Arial"/>
          </w:rPr>
          <w:t>, 2012,</w:t>
        </w:r>
      </w:ins>
      <w:r w:rsidRPr="001C09C9">
        <w:rPr>
          <w:rFonts w:ascii="Times New Roman" w:hAnsi="Times New Roman" w:cs="Arial"/>
        </w:rPr>
        <w:t xml:space="preserve"> to August 29</w:t>
      </w:r>
      <w:ins w:id="150" w:author="Owner" w:date="2012-11-25T20:08:00Z">
        <w:r w:rsidRPr="001C09C9">
          <w:rPr>
            <w:rFonts w:ascii="Times New Roman" w:hAnsi="Times New Roman" w:cs="Arial"/>
          </w:rPr>
          <w:t>, 2012</w:t>
        </w:r>
      </w:ins>
      <w:r w:rsidRPr="001C09C9">
        <w:rPr>
          <w:rFonts w:ascii="Times New Roman" w:hAnsi="Times New Roman" w:cs="Arial"/>
        </w:rPr>
        <w:t xml:space="preserve"> (U.S. Energy Information Administration).  </w:t>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noProof/>
          <w:szCs w:val="36"/>
        </w:rPr>
        <w:drawing>
          <wp:inline distT="0" distB="0" distL="0" distR="0">
            <wp:extent cx="5486400" cy="1959610"/>
            <wp:effectExtent l="25400" t="0" r="0" b="0"/>
            <wp:docPr id="2" name="Picture 1" descr="corn futures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n futures chart.jpg"/>
                    <pic:cNvPicPr/>
                  </pic:nvPicPr>
                  <pic:blipFill>
                    <a:blip r:embed="rId5"/>
                    <a:stretch>
                      <a:fillRect/>
                    </a:stretch>
                  </pic:blipFill>
                  <pic:spPr>
                    <a:xfrm>
                      <a:off x="0" y="0"/>
                      <a:ext cx="5486400" cy="1959610"/>
                    </a:xfrm>
                    <a:prstGeom prst="rect">
                      <a:avLst/>
                    </a:prstGeom>
                  </pic:spPr>
                </pic:pic>
              </a:graphicData>
            </a:graphic>
          </wp:inline>
        </w:drawing>
      </w:r>
    </w:p>
    <w:p w:rsidR="001C09C9" w:rsidRPr="001C09C9" w:rsidRDefault="001C09C9" w:rsidP="001C09C9">
      <w:pPr>
        <w:widowControl w:val="0"/>
        <w:autoSpaceDE w:val="0"/>
        <w:autoSpaceDN w:val="0"/>
        <w:adjustRightInd w:val="0"/>
        <w:spacing w:line="480" w:lineRule="auto"/>
        <w:ind w:firstLine="720"/>
        <w:rPr>
          <w:rFonts w:ascii="Times New Roman" w:hAnsi="Times New Roman" w:cs="Verdana"/>
          <w:szCs w:val="36"/>
        </w:rPr>
      </w:pPr>
      <w:r w:rsidRPr="001C09C9">
        <w:rPr>
          <w:rFonts w:ascii="Times New Roman" w:hAnsi="Times New Roman" w:cs="Verdana"/>
          <w:szCs w:val="36"/>
        </w:rPr>
        <w:t>Th</w:t>
      </w:r>
      <w:ins w:id="151" w:author="Owner" w:date="2012-11-25T20:09:00Z">
        <w:r w:rsidRPr="001C09C9">
          <w:rPr>
            <w:rFonts w:ascii="Times New Roman" w:hAnsi="Times New Roman" w:cs="Verdana"/>
            <w:szCs w:val="36"/>
          </w:rPr>
          <w:t>e</w:t>
        </w:r>
      </w:ins>
      <w:del w:id="152" w:author="Owner" w:date="2012-11-25T20:09:00Z">
        <w:r w:rsidRPr="001C09C9" w:rsidDel="00CF1BFE">
          <w:rPr>
            <w:rFonts w:ascii="Times New Roman" w:hAnsi="Times New Roman" w:cs="Verdana"/>
            <w:szCs w:val="36"/>
          </w:rPr>
          <w:delText>is</w:delText>
        </w:r>
      </w:del>
      <w:r w:rsidRPr="001C09C9">
        <w:rPr>
          <w:rFonts w:ascii="Times New Roman" w:hAnsi="Times New Roman" w:cs="Verdana"/>
          <w:szCs w:val="36"/>
        </w:rPr>
        <w:t xml:space="preserve"> chart above shows corn futures prices for a 6-month period. As </w:t>
      </w:r>
      <w:del w:id="153" w:author="Owner" w:date="2012-11-25T20:10:00Z">
        <w:r w:rsidRPr="001C09C9" w:rsidDel="00CF1BFE">
          <w:rPr>
            <w:rFonts w:ascii="Times New Roman" w:hAnsi="Times New Roman" w:cs="Verdana"/>
            <w:szCs w:val="36"/>
          </w:rPr>
          <w:delText>you can see</w:delText>
        </w:r>
      </w:del>
      <w:ins w:id="154" w:author="Owner" w:date="2012-11-25T20:10:00Z">
        <w:r w:rsidRPr="001C09C9">
          <w:rPr>
            <w:rFonts w:ascii="Times New Roman" w:hAnsi="Times New Roman" w:cs="Verdana"/>
            <w:szCs w:val="36"/>
          </w:rPr>
          <w:t>the chart indicates, the price of corn started shooting up dramatically</w:t>
        </w:r>
      </w:ins>
      <w:r w:rsidRPr="001C09C9">
        <w:rPr>
          <w:rFonts w:ascii="Times New Roman" w:hAnsi="Times New Roman" w:cs="Verdana"/>
          <w:szCs w:val="36"/>
        </w:rPr>
        <w:t xml:space="preserve"> in the beginning of July</w:t>
      </w:r>
      <w:ins w:id="155" w:author="Owner" w:date="2012-11-25T20:09:00Z">
        <w:r w:rsidR="00BF792D">
          <w:rPr>
            <w:rFonts w:ascii="Times New Roman" w:hAnsi="Times New Roman" w:cs="Verdana"/>
            <w:szCs w:val="36"/>
          </w:rPr>
          <w:t>, 2012</w:t>
        </w:r>
      </w:ins>
      <w:ins w:id="156" w:author="Owner" w:date="2012-11-25T20:11:00Z">
        <w:r w:rsidRPr="001C09C9">
          <w:rPr>
            <w:rFonts w:ascii="Times New Roman" w:hAnsi="Times New Roman" w:cs="Verdana"/>
            <w:szCs w:val="36"/>
          </w:rPr>
          <w:t xml:space="preserve">, rising from </w:t>
        </w:r>
      </w:ins>
      <w:del w:id="157" w:author="Owner" w:date="2012-11-25T20:10:00Z">
        <w:r w:rsidRPr="001C09C9" w:rsidDel="00CF1BFE">
          <w:rPr>
            <w:rFonts w:ascii="Times New Roman" w:hAnsi="Times New Roman" w:cs="Verdana"/>
            <w:szCs w:val="36"/>
          </w:rPr>
          <w:delText xml:space="preserve"> the price corn started shooting up dramatically</w:delText>
        </w:r>
      </w:del>
      <w:del w:id="158" w:author="Owner" w:date="2012-11-25T20:11:00Z">
        <w:r w:rsidRPr="001C09C9" w:rsidDel="00CF1BFE">
          <w:rPr>
            <w:rFonts w:ascii="Times New Roman" w:hAnsi="Times New Roman" w:cs="Verdana"/>
            <w:szCs w:val="36"/>
          </w:rPr>
          <w:delText>. From n</w:delText>
        </w:r>
      </w:del>
      <w:ins w:id="159" w:author="Owner" w:date="2012-11-25T20:11:00Z">
        <w:r w:rsidRPr="001C09C9">
          <w:rPr>
            <w:rFonts w:ascii="Times New Roman" w:hAnsi="Times New Roman" w:cs="Verdana"/>
            <w:szCs w:val="36"/>
          </w:rPr>
          <w:t>n</w:t>
        </w:r>
      </w:ins>
      <w:r w:rsidRPr="001C09C9">
        <w:rPr>
          <w:rFonts w:ascii="Times New Roman" w:hAnsi="Times New Roman" w:cs="Verdana"/>
          <w:szCs w:val="36"/>
        </w:rPr>
        <w:t>early $5.00 to $8.00 in only the month of July</w:t>
      </w:r>
      <w:ins w:id="160" w:author="Owner" w:date="2012-11-25T20:11:00Z">
        <w:r w:rsidRPr="001C09C9">
          <w:rPr>
            <w:rFonts w:ascii="Times New Roman" w:hAnsi="Times New Roman" w:cs="Verdana"/>
            <w:szCs w:val="36"/>
          </w:rPr>
          <w:t xml:space="preserve">. </w:t>
        </w:r>
      </w:ins>
      <w:del w:id="161" w:author="Owner" w:date="2012-11-25T20:11:00Z">
        <w:r w:rsidRPr="001C09C9" w:rsidDel="00CF1BFE">
          <w:rPr>
            <w:rFonts w:ascii="Times New Roman" w:hAnsi="Times New Roman" w:cs="Verdana"/>
            <w:szCs w:val="36"/>
          </w:rPr>
          <w:delText>, t</w:delText>
        </w:r>
      </w:del>
      <w:ins w:id="162" w:author="Owner" w:date="2012-11-25T20:11:00Z">
        <w:r w:rsidRPr="001C09C9">
          <w:rPr>
            <w:rFonts w:ascii="Times New Roman" w:hAnsi="Times New Roman" w:cs="Verdana"/>
            <w:szCs w:val="36"/>
          </w:rPr>
          <w:t>T</w:t>
        </w:r>
      </w:ins>
      <w:r w:rsidRPr="001C09C9">
        <w:rPr>
          <w:rFonts w:ascii="Times New Roman" w:hAnsi="Times New Roman" w:cs="Verdana"/>
          <w:szCs w:val="36"/>
        </w:rPr>
        <w:t xml:space="preserve">hat number is record setting. This </w:t>
      </w:r>
      <w:ins w:id="163" w:author="Owner" w:date="2012-11-25T20:11:00Z">
        <w:r w:rsidRPr="001C09C9">
          <w:rPr>
            <w:rFonts w:ascii="Times New Roman" w:hAnsi="Times New Roman" w:cs="Verdana"/>
            <w:szCs w:val="36"/>
          </w:rPr>
          <w:t>rise occurred r</w:t>
        </w:r>
      </w:ins>
      <w:del w:id="164" w:author="Owner" w:date="2012-11-25T20:11:00Z">
        <w:r w:rsidRPr="001C09C9" w:rsidDel="00CF1BFE">
          <w:rPr>
            <w:rFonts w:ascii="Times New Roman" w:hAnsi="Times New Roman" w:cs="Verdana"/>
            <w:szCs w:val="36"/>
          </w:rPr>
          <w:delText>all happening r</w:delText>
        </w:r>
      </w:del>
      <w:r w:rsidRPr="001C09C9">
        <w:rPr>
          <w:rFonts w:ascii="Times New Roman" w:hAnsi="Times New Roman" w:cs="Verdana"/>
          <w:szCs w:val="36"/>
        </w:rPr>
        <w:t>ight after the U</w:t>
      </w:r>
      <w:ins w:id="165" w:author="Owner" w:date="2012-11-25T20:11:00Z">
        <w:r w:rsidRPr="001C09C9">
          <w:rPr>
            <w:rFonts w:ascii="Times New Roman" w:hAnsi="Times New Roman" w:cs="Verdana"/>
            <w:szCs w:val="36"/>
          </w:rPr>
          <w:t>nited States</w:t>
        </w:r>
      </w:ins>
      <w:del w:id="166" w:author="Owner" w:date="2012-11-25T20:11:00Z">
        <w:r w:rsidRPr="001C09C9" w:rsidDel="00CF1BFE">
          <w:rPr>
            <w:rFonts w:ascii="Times New Roman" w:hAnsi="Times New Roman" w:cs="Verdana"/>
            <w:szCs w:val="36"/>
          </w:rPr>
          <w:delText>S</w:delText>
        </w:r>
      </w:del>
      <w:r w:rsidRPr="001C09C9">
        <w:rPr>
          <w:rFonts w:ascii="Times New Roman" w:hAnsi="Times New Roman" w:cs="Verdana"/>
          <w:szCs w:val="36"/>
        </w:rPr>
        <w:t xml:space="preserve"> start</w:t>
      </w:r>
      <w:ins w:id="167" w:author="Owner" w:date="2012-11-25T20:12:00Z">
        <w:r w:rsidRPr="001C09C9">
          <w:rPr>
            <w:rFonts w:ascii="Times New Roman" w:hAnsi="Times New Roman" w:cs="Verdana"/>
            <w:szCs w:val="36"/>
          </w:rPr>
          <w:t>ed</w:t>
        </w:r>
      </w:ins>
      <w:del w:id="168" w:author="Owner" w:date="2012-11-25T20:12:00Z">
        <w:r w:rsidRPr="001C09C9" w:rsidDel="00CF1BFE">
          <w:rPr>
            <w:rFonts w:ascii="Times New Roman" w:hAnsi="Times New Roman" w:cs="Verdana"/>
            <w:szCs w:val="36"/>
          </w:rPr>
          <w:delText>s</w:delText>
        </w:r>
      </w:del>
      <w:r w:rsidRPr="001C09C9">
        <w:rPr>
          <w:rFonts w:ascii="Times New Roman" w:hAnsi="Times New Roman" w:cs="Verdana"/>
          <w:szCs w:val="36"/>
        </w:rPr>
        <w:t xml:space="preserve"> experiencing a drought in early July all the way through the summer. Since the U</w:t>
      </w:r>
      <w:ins w:id="169" w:author="Owner" w:date="2012-11-25T20:12:00Z">
        <w:r w:rsidRPr="001C09C9">
          <w:rPr>
            <w:rFonts w:ascii="Times New Roman" w:hAnsi="Times New Roman" w:cs="Verdana"/>
            <w:szCs w:val="36"/>
          </w:rPr>
          <w:t>nited States</w:t>
        </w:r>
      </w:ins>
      <w:del w:id="170" w:author="Owner" w:date="2012-11-25T20:12:00Z">
        <w:r w:rsidRPr="001C09C9" w:rsidDel="00CF1BFE">
          <w:rPr>
            <w:rFonts w:ascii="Times New Roman" w:hAnsi="Times New Roman" w:cs="Verdana"/>
            <w:szCs w:val="36"/>
          </w:rPr>
          <w:delText>S</w:delText>
        </w:r>
      </w:del>
      <w:r w:rsidRPr="001C09C9">
        <w:rPr>
          <w:rFonts w:ascii="Times New Roman" w:hAnsi="Times New Roman" w:cs="Verdana"/>
          <w:szCs w:val="36"/>
        </w:rPr>
        <w:t xml:space="preserve"> was not receiving any rain, and the temperatures were to</w:t>
      </w:r>
      <w:ins w:id="171" w:author="Owner" w:date="2012-11-25T20:12:00Z">
        <w:r w:rsidRPr="001C09C9">
          <w:rPr>
            <w:rFonts w:ascii="Times New Roman" w:hAnsi="Times New Roman" w:cs="Verdana"/>
            <w:szCs w:val="36"/>
          </w:rPr>
          <w:t>o</w:t>
        </w:r>
      </w:ins>
      <w:r w:rsidRPr="001C09C9">
        <w:rPr>
          <w:rFonts w:ascii="Times New Roman" w:hAnsi="Times New Roman" w:cs="Verdana"/>
          <w:szCs w:val="36"/>
        </w:rPr>
        <w:t xml:space="preserve"> hot for the corn to pollinate, </w:t>
      </w:r>
      <w:del w:id="172" w:author="Owner" w:date="2012-11-25T20:12:00Z">
        <w:r w:rsidRPr="001C09C9" w:rsidDel="00CF1BFE">
          <w:rPr>
            <w:rFonts w:ascii="Times New Roman" w:hAnsi="Times New Roman" w:cs="Verdana"/>
            <w:szCs w:val="36"/>
          </w:rPr>
          <w:delText xml:space="preserve">we </w:delText>
        </w:r>
      </w:del>
      <w:ins w:id="173" w:author="Owner" w:date="2012-11-25T20:12:00Z">
        <w:r w:rsidRPr="001C09C9">
          <w:rPr>
            <w:rFonts w:ascii="Times New Roman" w:hAnsi="Times New Roman" w:cs="Verdana"/>
            <w:szCs w:val="36"/>
          </w:rPr>
          <w:t xml:space="preserve">the </w:t>
        </w:r>
      </w:ins>
      <w:r w:rsidRPr="001C09C9">
        <w:rPr>
          <w:rFonts w:ascii="Times New Roman" w:hAnsi="Times New Roman" w:cs="Verdana"/>
          <w:szCs w:val="36"/>
        </w:rPr>
        <w:t xml:space="preserve">expected </w:t>
      </w:r>
      <w:ins w:id="174" w:author="Owner" w:date="2012-11-25T20:12:00Z">
        <w:r w:rsidRPr="001C09C9">
          <w:rPr>
            <w:rFonts w:ascii="Times New Roman" w:hAnsi="Times New Roman" w:cs="Verdana"/>
            <w:szCs w:val="36"/>
          </w:rPr>
          <w:t xml:space="preserve">average yields for the United States </w:t>
        </w:r>
      </w:ins>
      <w:del w:id="175" w:author="Owner" w:date="2012-11-25T20:13:00Z">
        <w:r w:rsidRPr="001C09C9" w:rsidDel="00CF1BFE">
          <w:rPr>
            <w:rFonts w:ascii="Times New Roman" w:hAnsi="Times New Roman" w:cs="Verdana"/>
            <w:szCs w:val="36"/>
          </w:rPr>
          <w:delText>very</w:delText>
        </w:r>
      </w:del>
      <w:ins w:id="176" w:author="Owner" w:date="2012-11-25T20:13:00Z">
        <w:r w:rsidRPr="001C09C9">
          <w:rPr>
            <w:rFonts w:ascii="Times New Roman" w:hAnsi="Times New Roman" w:cs="Verdana"/>
            <w:szCs w:val="36"/>
          </w:rPr>
          <w:t>w</w:t>
        </w:r>
      </w:ins>
      <w:r w:rsidR="008E0280">
        <w:rPr>
          <w:rFonts w:ascii="Times New Roman" w:hAnsi="Times New Roman" w:cs="Verdana"/>
          <w:szCs w:val="36"/>
        </w:rPr>
        <w:t>ere</w:t>
      </w:r>
      <w:ins w:id="177" w:author="Owner" w:date="2012-11-25T20:13:00Z">
        <w:r w:rsidRPr="001C09C9">
          <w:rPr>
            <w:rFonts w:ascii="Times New Roman" w:hAnsi="Times New Roman" w:cs="Verdana"/>
            <w:szCs w:val="36"/>
          </w:rPr>
          <w:t xml:space="preserve"> very</w:t>
        </w:r>
      </w:ins>
      <w:r w:rsidRPr="001C09C9">
        <w:rPr>
          <w:rFonts w:ascii="Times New Roman" w:hAnsi="Times New Roman" w:cs="Verdana"/>
          <w:szCs w:val="36"/>
        </w:rPr>
        <w:t xml:space="preserve"> low</w:t>
      </w:r>
      <w:ins w:id="178" w:author="Owner" w:date="2012-11-25T20:13:00Z">
        <w:r w:rsidRPr="001C09C9">
          <w:rPr>
            <w:rFonts w:ascii="Times New Roman" w:hAnsi="Times New Roman" w:cs="Verdana"/>
            <w:szCs w:val="36"/>
          </w:rPr>
          <w:t>, with</w:t>
        </w:r>
      </w:ins>
      <w:r w:rsidRPr="001C09C9">
        <w:rPr>
          <w:rFonts w:ascii="Times New Roman" w:hAnsi="Times New Roman" w:cs="Verdana"/>
          <w:szCs w:val="36"/>
        </w:rPr>
        <w:t xml:space="preserve"> average yields </w:t>
      </w:r>
      <w:del w:id="179" w:author="Owner" w:date="2012-11-25T20:13:00Z">
        <w:r w:rsidRPr="001C09C9" w:rsidDel="00CF1BFE">
          <w:rPr>
            <w:rFonts w:ascii="Times New Roman" w:hAnsi="Times New Roman" w:cs="Verdana"/>
            <w:szCs w:val="36"/>
          </w:rPr>
          <w:delText xml:space="preserve">for the US </w:delText>
        </w:r>
      </w:del>
      <w:r w:rsidRPr="001C09C9">
        <w:rPr>
          <w:rFonts w:ascii="Times New Roman" w:hAnsi="Times New Roman" w:cs="Verdana"/>
          <w:szCs w:val="36"/>
        </w:rPr>
        <w:t xml:space="preserve">around 124 bushels per acre. </w:t>
      </w:r>
      <w:ins w:id="180" w:author="Owner" w:date="2012-11-25T20:13:00Z">
        <w:r w:rsidRPr="001C09C9">
          <w:rPr>
            <w:rFonts w:ascii="Times New Roman" w:hAnsi="Times New Roman" w:cs="Verdana"/>
            <w:szCs w:val="36"/>
          </w:rPr>
          <w:t xml:space="preserve">Compare this to the average yield of 147.9 bushels per acre in 2011.  </w:t>
        </w:r>
      </w:ins>
      <w:del w:id="181" w:author="Owner" w:date="2012-11-25T20:14:00Z">
        <w:r w:rsidRPr="001C09C9" w:rsidDel="00CF1BFE">
          <w:rPr>
            <w:rFonts w:ascii="Times New Roman" w:hAnsi="Times New Roman" w:cs="Verdana"/>
            <w:szCs w:val="36"/>
          </w:rPr>
          <w:delText xml:space="preserve">Where in 2011 the US expected an average yield of 147.9 bushels per acre. </w:delText>
        </w:r>
      </w:del>
      <w:r w:rsidRPr="001C09C9">
        <w:rPr>
          <w:rFonts w:ascii="Times New Roman" w:hAnsi="Times New Roman" w:cs="Verdana"/>
          <w:szCs w:val="36"/>
        </w:rPr>
        <w:t>That is a huge difference compared to 2012. With this low of production</w:t>
      </w:r>
      <w:ins w:id="182" w:author="Owner" w:date="2012-11-25T20:14:00Z">
        <w:r w:rsidRPr="001C09C9">
          <w:rPr>
            <w:rFonts w:ascii="Times New Roman" w:hAnsi="Times New Roman" w:cs="Verdana"/>
            <w:szCs w:val="36"/>
          </w:rPr>
          <w:t>,</w:t>
        </w:r>
      </w:ins>
      <w:r w:rsidRPr="001C09C9">
        <w:rPr>
          <w:rFonts w:ascii="Times New Roman" w:hAnsi="Times New Roman" w:cs="Verdana"/>
          <w:szCs w:val="36"/>
        </w:rPr>
        <w:t xml:space="preserve"> the corn prices </w:t>
      </w:r>
      <w:del w:id="183" w:author="Owner" w:date="2012-11-25T20:15:00Z">
        <w:r w:rsidRPr="001C09C9" w:rsidDel="00CF1BFE">
          <w:rPr>
            <w:rFonts w:ascii="Times New Roman" w:hAnsi="Times New Roman" w:cs="Verdana"/>
            <w:szCs w:val="36"/>
          </w:rPr>
          <w:delText>are going to go</w:delText>
        </w:r>
      </w:del>
      <w:ins w:id="184" w:author="Owner" w:date="2012-11-25T20:15:00Z">
        <w:r w:rsidRPr="001C09C9">
          <w:rPr>
            <w:rFonts w:ascii="Times New Roman" w:hAnsi="Times New Roman" w:cs="Verdana"/>
            <w:szCs w:val="36"/>
          </w:rPr>
          <w:t>will once again</w:t>
        </w:r>
      </w:ins>
      <w:r w:rsidRPr="001C09C9">
        <w:rPr>
          <w:rFonts w:ascii="Times New Roman" w:hAnsi="Times New Roman" w:cs="Verdana"/>
          <w:szCs w:val="36"/>
        </w:rPr>
        <w:t xml:space="preserve"> </w:t>
      </w:r>
      <w:ins w:id="185" w:author="Owner" w:date="2012-11-25T20:15:00Z">
        <w:r w:rsidRPr="001C09C9">
          <w:rPr>
            <w:rFonts w:ascii="Times New Roman" w:hAnsi="Times New Roman" w:cs="Verdana"/>
            <w:szCs w:val="36"/>
          </w:rPr>
          <w:t xml:space="preserve">rise </w:t>
        </w:r>
      </w:ins>
      <w:r w:rsidRPr="001C09C9">
        <w:rPr>
          <w:rFonts w:ascii="Times New Roman" w:hAnsi="Times New Roman" w:cs="Verdana"/>
          <w:szCs w:val="36"/>
        </w:rPr>
        <w:t>sky high</w:t>
      </w:r>
      <w:ins w:id="186" w:author="Owner" w:date="2012-11-25T20:15:00Z">
        <w:r w:rsidRPr="001C09C9">
          <w:rPr>
            <w:rFonts w:ascii="Times New Roman" w:hAnsi="Times New Roman" w:cs="Verdana"/>
            <w:szCs w:val="36"/>
          </w:rPr>
          <w:t>,</w:t>
        </w:r>
      </w:ins>
      <w:r w:rsidRPr="001C09C9">
        <w:rPr>
          <w:rFonts w:ascii="Times New Roman" w:hAnsi="Times New Roman" w:cs="Verdana"/>
          <w:szCs w:val="36"/>
        </w:rPr>
        <w:t xml:space="preserve"> as they did in July. When corn prices </w:t>
      </w:r>
      <w:ins w:id="187" w:author="Owner" w:date="2012-11-25T20:15:00Z">
        <w:r w:rsidRPr="001C09C9">
          <w:rPr>
            <w:rFonts w:ascii="Times New Roman" w:hAnsi="Times New Roman" w:cs="Verdana"/>
            <w:szCs w:val="36"/>
          </w:rPr>
          <w:t>r</w:t>
        </w:r>
      </w:ins>
      <w:ins w:id="188" w:author="Owner" w:date="2012-11-25T20:16:00Z">
        <w:r w:rsidRPr="001C09C9">
          <w:rPr>
            <w:rFonts w:ascii="Times New Roman" w:hAnsi="Times New Roman" w:cs="Verdana"/>
            <w:szCs w:val="36"/>
          </w:rPr>
          <w:t>o</w:t>
        </w:r>
      </w:ins>
      <w:ins w:id="189" w:author="Owner" w:date="2012-11-25T20:15:00Z">
        <w:r w:rsidRPr="001C09C9">
          <w:rPr>
            <w:rFonts w:ascii="Times New Roman" w:hAnsi="Times New Roman" w:cs="Verdana"/>
            <w:szCs w:val="36"/>
          </w:rPr>
          <w:t xml:space="preserve">se this high, </w:t>
        </w:r>
      </w:ins>
      <w:del w:id="190" w:author="Owner" w:date="2012-11-25T20:15:00Z">
        <w:r w:rsidRPr="001C09C9" w:rsidDel="00166D57">
          <w:rPr>
            <w:rFonts w:ascii="Times New Roman" w:hAnsi="Times New Roman" w:cs="Verdana"/>
            <w:szCs w:val="36"/>
          </w:rPr>
          <w:delText xml:space="preserve">go so high </w:delText>
        </w:r>
      </w:del>
      <w:r w:rsidRPr="001C09C9">
        <w:rPr>
          <w:rFonts w:ascii="Times New Roman" w:hAnsi="Times New Roman" w:cs="Verdana"/>
          <w:szCs w:val="36"/>
        </w:rPr>
        <w:t xml:space="preserve">ethanol </w:t>
      </w:r>
      <w:del w:id="191" w:author="Owner" w:date="2012-11-25T20:16:00Z">
        <w:r w:rsidRPr="001C09C9" w:rsidDel="00166D57">
          <w:rPr>
            <w:rFonts w:ascii="Times New Roman" w:hAnsi="Times New Roman" w:cs="Verdana"/>
            <w:szCs w:val="36"/>
          </w:rPr>
          <w:delText xml:space="preserve">cant </w:delText>
        </w:r>
      </w:del>
      <w:ins w:id="192" w:author="Owner" w:date="2012-11-25T20:16:00Z">
        <w:r w:rsidRPr="001C09C9">
          <w:rPr>
            <w:rFonts w:ascii="Times New Roman" w:hAnsi="Times New Roman" w:cs="Verdana"/>
            <w:szCs w:val="36"/>
          </w:rPr>
          <w:t xml:space="preserve">could not </w:t>
        </w:r>
      </w:ins>
      <w:r w:rsidRPr="001C09C9">
        <w:rPr>
          <w:rFonts w:ascii="Times New Roman" w:hAnsi="Times New Roman" w:cs="Verdana"/>
          <w:szCs w:val="36"/>
        </w:rPr>
        <w:t xml:space="preserve">afford to buy $8.00 corn. This forced many ethanol plants to shut down and cut the amount of ethanol they could make (Pro Farmer). </w:t>
      </w:r>
      <w:ins w:id="193" w:author="Owner" w:date="2012-11-25T20:17:00Z">
        <w:r w:rsidRPr="001C09C9">
          <w:rPr>
            <w:rFonts w:ascii="Times New Roman" w:hAnsi="Times New Roman" w:cs="Verdana"/>
            <w:szCs w:val="36"/>
          </w:rPr>
          <w:t xml:space="preserve"> </w:t>
        </w:r>
      </w:ins>
    </w:p>
    <w:p w:rsidR="001C09C9" w:rsidRPr="001C09C9" w:rsidDel="00166D57" w:rsidRDefault="001C09C9" w:rsidP="00F63B67">
      <w:pPr>
        <w:widowControl w:val="0"/>
        <w:autoSpaceDE w:val="0"/>
        <w:autoSpaceDN w:val="0"/>
        <w:adjustRightInd w:val="0"/>
        <w:spacing w:line="480" w:lineRule="auto"/>
        <w:ind w:firstLine="720"/>
        <w:rPr>
          <w:del w:id="194" w:author="Owner" w:date="2012-11-25T20:20:00Z"/>
          <w:rFonts w:ascii="Times New Roman" w:hAnsi="Times New Roman" w:cs="Verdana"/>
          <w:szCs w:val="36"/>
        </w:rPr>
      </w:pPr>
      <w:ins w:id="195" w:author="Owner" w:date="2012-11-25T20:18:00Z">
        <w:r w:rsidRPr="001C09C9">
          <w:rPr>
            <w:rFonts w:ascii="Times New Roman" w:hAnsi="Times New Roman" w:cs="Verdana"/>
            <w:szCs w:val="36"/>
          </w:rPr>
          <w:t xml:space="preserve">All of these effects have occurred because the United States experienced a drought.  It is a simple process.  If there is no rain and too hot of weather, corn cannot grow.  When there is a shortage of corn, </w:t>
        </w:r>
      </w:ins>
      <w:del w:id="196" w:author="Owner" w:date="2012-11-25T20:18:00Z">
        <w:r w:rsidRPr="001C09C9" w:rsidDel="00166D57">
          <w:rPr>
            <w:rFonts w:ascii="Times New Roman" w:hAnsi="Times New Roman" w:cs="Verdana"/>
            <w:szCs w:val="36"/>
          </w:rPr>
          <w:delText xml:space="preserve">This is all happening because the United States simply had a drought. </w:delText>
        </w:r>
      </w:del>
      <w:del w:id="197" w:author="Owner" w:date="2012-11-25T20:19:00Z">
        <w:r w:rsidRPr="001C09C9" w:rsidDel="00166D57">
          <w:rPr>
            <w:rFonts w:ascii="Times New Roman" w:hAnsi="Times New Roman" w:cs="Verdana"/>
            <w:szCs w:val="36"/>
          </w:rPr>
          <w:delText xml:space="preserve">That’s all there is to it, no rain, to hot of weather, corn cant grow, when you have a shortage of corn, </w:delText>
        </w:r>
      </w:del>
      <w:r w:rsidRPr="001C09C9">
        <w:rPr>
          <w:rFonts w:ascii="Times New Roman" w:hAnsi="Times New Roman" w:cs="Verdana"/>
          <w:szCs w:val="36"/>
        </w:rPr>
        <w:t>supply and demand kicks in and the price of corn goes up</w:t>
      </w:r>
      <w:ins w:id="198" w:author="Owner" w:date="2012-11-25T20:19:00Z">
        <w:r w:rsidRPr="001C09C9">
          <w:rPr>
            <w:rFonts w:ascii="Times New Roman" w:hAnsi="Times New Roman" w:cs="Verdana"/>
            <w:szCs w:val="36"/>
          </w:rPr>
          <w:t>,</w:t>
        </w:r>
      </w:ins>
      <w:r w:rsidRPr="001C09C9">
        <w:rPr>
          <w:rFonts w:ascii="Times New Roman" w:hAnsi="Times New Roman" w:cs="Verdana"/>
          <w:szCs w:val="36"/>
        </w:rPr>
        <w:t xml:space="preserve"> affecting so many </w:t>
      </w:r>
      <w:ins w:id="199" w:author="Owner" w:date="2012-11-25T20:19:00Z">
        <w:r w:rsidRPr="001C09C9">
          <w:rPr>
            <w:rFonts w:ascii="Times New Roman" w:hAnsi="Times New Roman" w:cs="Verdana"/>
            <w:szCs w:val="36"/>
          </w:rPr>
          <w:t xml:space="preserve">more individuals and entities than just farmers and the farming market.  </w:t>
        </w:r>
      </w:ins>
      <w:del w:id="200" w:author="Owner" w:date="2012-11-25T20:20:00Z">
        <w:r w:rsidRPr="001C09C9" w:rsidDel="00166D57">
          <w:rPr>
            <w:rFonts w:ascii="Times New Roman" w:hAnsi="Times New Roman" w:cs="Verdana"/>
            <w:szCs w:val="36"/>
          </w:rPr>
          <w:delText>areas you would never even think of. So e</w:delText>
        </w:r>
      </w:del>
      <w:ins w:id="201" w:author="Owner" w:date="2012-11-25T20:20:00Z">
        <w:r w:rsidRPr="001C09C9">
          <w:rPr>
            <w:rFonts w:ascii="Times New Roman" w:hAnsi="Times New Roman" w:cs="Verdana"/>
            <w:szCs w:val="36"/>
          </w:rPr>
          <w:t>E</w:t>
        </w:r>
      </w:ins>
      <w:r w:rsidRPr="001C09C9">
        <w:rPr>
          <w:rFonts w:ascii="Times New Roman" w:hAnsi="Times New Roman" w:cs="Verdana"/>
          <w:szCs w:val="36"/>
        </w:rPr>
        <w:t>ven though there are many factors that affect commodities, weather is the biggest variable that will determine the prices of commodities. It</w:t>
      </w:r>
      <w:ins w:id="202" w:author="Owner" w:date="2012-11-25T20:20:00Z">
        <w:r w:rsidRPr="001C09C9">
          <w:rPr>
            <w:rFonts w:ascii="Times New Roman" w:hAnsi="Times New Roman" w:cs="Verdana"/>
            <w:szCs w:val="36"/>
          </w:rPr>
          <w:t xml:space="preserve"> i</w:t>
        </w:r>
      </w:ins>
      <w:del w:id="203" w:author="Owner" w:date="2012-11-25T20:20:00Z">
        <w:r w:rsidRPr="001C09C9" w:rsidDel="00166D57">
          <w:rPr>
            <w:rFonts w:ascii="Times New Roman" w:hAnsi="Times New Roman" w:cs="Verdana"/>
            <w:szCs w:val="36"/>
          </w:rPr>
          <w:delText>’</w:delText>
        </w:r>
      </w:del>
      <w:r w:rsidRPr="001C09C9">
        <w:rPr>
          <w:rFonts w:ascii="Times New Roman" w:hAnsi="Times New Roman" w:cs="Verdana"/>
          <w:szCs w:val="36"/>
        </w:rPr>
        <w:t>s as simple as Dave Ramsey says</w:t>
      </w:r>
      <w:ins w:id="204" w:author="Owner" w:date="2012-11-25T20:20:00Z">
        <w:r w:rsidRPr="001C09C9">
          <w:rPr>
            <w:rFonts w:ascii="Times New Roman" w:hAnsi="Times New Roman" w:cs="Verdana"/>
            <w:szCs w:val="36"/>
          </w:rPr>
          <w:t xml:space="preserve">: </w:t>
        </w:r>
      </w:ins>
      <w:del w:id="205" w:author="Owner" w:date="2012-11-25T20:20:00Z">
        <w:r w:rsidRPr="001C09C9" w:rsidDel="00166D57">
          <w:rPr>
            <w:rFonts w:ascii="Times New Roman" w:hAnsi="Times New Roman" w:cs="Verdana"/>
            <w:szCs w:val="36"/>
          </w:rPr>
          <w:delText xml:space="preserve"> it, </w:delText>
        </w:r>
      </w:del>
    </w:p>
    <w:p w:rsidR="001C09C9" w:rsidRPr="001C09C9" w:rsidRDefault="001C09C9" w:rsidP="00F63B67">
      <w:pPr>
        <w:widowControl w:val="0"/>
        <w:autoSpaceDE w:val="0"/>
        <w:autoSpaceDN w:val="0"/>
        <w:adjustRightInd w:val="0"/>
        <w:spacing w:line="480" w:lineRule="auto"/>
        <w:ind w:firstLine="720"/>
        <w:rPr>
          <w:del w:id="206" w:author="Owner" w:date="2012-11-25T20:20:00Z"/>
          <w:rFonts w:ascii="Times New Roman" w:hAnsi="Times New Roman" w:cs="Verdana"/>
          <w:szCs w:val="36"/>
        </w:rPr>
      </w:pPr>
      <w:r w:rsidRPr="001C09C9">
        <w:rPr>
          <w:rFonts w:ascii="Times New Roman" w:hAnsi="Times New Roman" w:cs="Verdana"/>
          <w:szCs w:val="36"/>
        </w:rPr>
        <w:t>“When dealing with commodities you are betting on the weather</w:t>
      </w:r>
      <w:r w:rsidR="008E0280">
        <w:rPr>
          <w:rFonts w:ascii="Times New Roman" w:hAnsi="Times New Roman" w:cs="Verdana"/>
          <w:szCs w:val="36"/>
        </w:rPr>
        <w:t xml:space="preserve"> (Dave Ramsey)</w:t>
      </w:r>
      <w:ins w:id="207" w:author="Owner" w:date="2012-11-25T20:20:00Z">
        <w:r w:rsidRPr="001C09C9">
          <w:rPr>
            <w:rFonts w:ascii="Times New Roman" w:hAnsi="Times New Roman" w:cs="Verdana"/>
            <w:szCs w:val="36"/>
          </w:rPr>
          <w:t>.</w:t>
        </w:r>
      </w:ins>
      <w:r w:rsidRPr="001C09C9">
        <w:rPr>
          <w:rFonts w:ascii="Times New Roman" w:hAnsi="Times New Roman" w:cs="Verdana"/>
          <w:szCs w:val="36"/>
        </w:rPr>
        <w:t>”</w:t>
      </w:r>
      <w:del w:id="208" w:author="Owner" w:date="2012-11-25T20:20:00Z">
        <w:r w:rsidRPr="001C09C9" w:rsidDel="00166D57">
          <w:rPr>
            <w:rFonts w:ascii="Times New Roman" w:hAnsi="Times New Roman" w:cs="Verdana"/>
            <w:szCs w:val="36"/>
          </w:rPr>
          <w:delText xml:space="preserve">. </w:delText>
        </w:r>
      </w:del>
    </w:p>
    <w:p w:rsidR="00BD78D4" w:rsidRDefault="001C09C9">
      <w:pPr>
        <w:widowControl w:val="0"/>
        <w:autoSpaceDE w:val="0"/>
        <w:autoSpaceDN w:val="0"/>
        <w:adjustRightInd w:val="0"/>
        <w:spacing w:line="480" w:lineRule="auto"/>
        <w:ind w:firstLine="720"/>
        <w:rPr>
          <w:del w:id="209" w:author="Owner" w:date="2012-11-25T20:20:00Z"/>
          <w:rFonts w:ascii="Times New Roman" w:hAnsi="Times New Roman" w:cs="Verdana"/>
          <w:szCs w:val="36"/>
        </w:rPr>
        <w:pPrChange w:id="210" w:author="Owner" w:date="2012-11-25T20:20:00Z">
          <w:pPr>
            <w:widowControl w:val="0"/>
            <w:autoSpaceDE w:val="0"/>
            <w:autoSpaceDN w:val="0"/>
            <w:adjustRightInd w:val="0"/>
            <w:spacing w:line="480" w:lineRule="auto"/>
          </w:pPr>
        </w:pPrChange>
      </w:pPr>
      <w:del w:id="211" w:author="Owner" w:date="2012-11-25T20:20:00Z">
        <w:r w:rsidRPr="001C09C9" w:rsidDel="00166D57">
          <w:rPr>
            <w:rFonts w:ascii="Times New Roman" w:hAnsi="Times New Roman" w:cs="Verdana"/>
            <w:szCs w:val="36"/>
          </w:rPr>
          <w:tab/>
        </w:r>
        <w:r w:rsidRPr="001C09C9" w:rsidDel="00166D57">
          <w:rPr>
            <w:rFonts w:ascii="Times New Roman" w:hAnsi="Times New Roman" w:cs="Verdana"/>
            <w:szCs w:val="36"/>
          </w:rPr>
          <w:tab/>
        </w:r>
      </w:del>
    </w:p>
    <w:p w:rsidR="00BD78D4" w:rsidRDefault="001C09C9">
      <w:pPr>
        <w:widowControl w:val="0"/>
        <w:autoSpaceDE w:val="0"/>
        <w:autoSpaceDN w:val="0"/>
        <w:adjustRightInd w:val="0"/>
        <w:spacing w:line="480" w:lineRule="auto"/>
        <w:ind w:firstLine="720"/>
        <w:rPr>
          <w:del w:id="212" w:author="Owner" w:date="2012-11-25T20:20:00Z"/>
          <w:rFonts w:ascii="Times New Roman" w:hAnsi="Times New Roman" w:cs="Verdana"/>
          <w:szCs w:val="36"/>
        </w:rPr>
        <w:pPrChange w:id="213" w:author="Owner" w:date="2012-11-25T20:20:00Z">
          <w:pPr>
            <w:widowControl w:val="0"/>
            <w:autoSpaceDE w:val="0"/>
            <w:autoSpaceDN w:val="0"/>
            <w:adjustRightInd w:val="0"/>
            <w:spacing w:line="480" w:lineRule="auto"/>
          </w:pPr>
        </w:pPrChange>
      </w:pPr>
      <w:del w:id="214" w:author="Owner" w:date="2012-11-25T20:20:00Z">
        <w:r w:rsidRPr="001C09C9" w:rsidDel="00166D57">
          <w:rPr>
            <w:rFonts w:ascii="Times New Roman" w:hAnsi="Times New Roman" w:cs="Verdana"/>
            <w:szCs w:val="36"/>
          </w:rPr>
          <w:tab/>
          <w:delText xml:space="preserve"> </w:delText>
        </w:r>
      </w:del>
    </w:p>
    <w:p w:rsidR="00BD78D4" w:rsidRDefault="00BD78D4">
      <w:pPr>
        <w:widowControl w:val="0"/>
        <w:autoSpaceDE w:val="0"/>
        <w:autoSpaceDN w:val="0"/>
        <w:adjustRightInd w:val="0"/>
        <w:spacing w:line="480" w:lineRule="auto"/>
        <w:ind w:firstLine="720"/>
        <w:rPr>
          <w:del w:id="215" w:author="Owner" w:date="2012-11-25T20:20:00Z"/>
          <w:rFonts w:ascii="Times New Roman" w:hAnsi="Times New Roman" w:cs="Verdana"/>
          <w:szCs w:val="36"/>
        </w:rPr>
        <w:pPrChange w:id="216" w:author="Owner" w:date="2012-11-25T20:20:00Z">
          <w:pPr>
            <w:widowControl w:val="0"/>
            <w:autoSpaceDE w:val="0"/>
            <w:autoSpaceDN w:val="0"/>
            <w:adjustRightInd w:val="0"/>
            <w:spacing w:line="480" w:lineRule="auto"/>
            <w:ind w:firstLine="720"/>
            <w:jc w:val="right"/>
          </w:pPr>
        </w:pPrChange>
      </w:pPr>
    </w:p>
    <w:p w:rsidR="001C09C9" w:rsidRPr="001C09C9" w:rsidDel="00166D57" w:rsidRDefault="001C09C9" w:rsidP="00F63B67">
      <w:pPr>
        <w:widowControl w:val="0"/>
        <w:autoSpaceDE w:val="0"/>
        <w:autoSpaceDN w:val="0"/>
        <w:adjustRightInd w:val="0"/>
        <w:spacing w:line="480" w:lineRule="auto"/>
        <w:ind w:firstLine="720"/>
        <w:rPr>
          <w:del w:id="217" w:author="Owner" w:date="2012-11-25T20:20:00Z"/>
          <w:rFonts w:ascii="Times New Roman" w:hAnsi="Times New Roman" w:cs="Verdana"/>
          <w:szCs w:val="36"/>
        </w:rPr>
      </w:pPr>
    </w:p>
    <w:p w:rsidR="001C09C9" w:rsidRPr="001C09C9" w:rsidRDefault="001C09C9" w:rsidP="00F63B67">
      <w:pPr>
        <w:spacing w:line="480" w:lineRule="auto"/>
        <w:ind w:firstLine="720"/>
        <w:rPr>
          <w:rFonts w:ascii="Times New Roman" w:hAnsi="Times New Roman"/>
        </w:rPr>
      </w:pPr>
    </w:p>
    <w:p w:rsidR="001C09C9" w:rsidRPr="001C09C9" w:rsidRDefault="001C09C9" w:rsidP="001C09C9">
      <w:pPr>
        <w:spacing w:line="480" w:lineRule="auto"/>
        <w:rPr>
          <w:rFonts w:ascii="Times New Roman" w:hAnsi="Times New Roman"/>
        </w:rPr>
      </w:pPr>
    </w:p>
    <w:p w:rsidR="001C09C9" w:rsidRPr="001C09C9" w:rsidRDefault="001C09C9" w:rsidP="001C09C9">
      <w:pPr>
        <w:spacing w:line="480" w:lineRule="auto"/>
        <w:jc w:val="center"/>
        <w:rPr>
          <w:rFonts w:ascii="Times New Roman" w:hAnsi="Times New Roman"/>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Default="00F63B67" w:rsidP="001C09C9">
      <w:pPr>
        <w:widowControl w:val="0"/>
        <w:autoSpaceDE w:val="0"/>
        <w:autoSpaceDN w:val="0"/>
        <w:adjustRightInd w:val="0"/>
        <w:rPr>
          <w:rFonts w:ascii="Times New Roman" w:hAnsi="Times New Roman" w:cs="Times"/>
          <w:szCs w:val="32"/>
        </w:rPr>
      </w:pPr>
    </w:p>
    <w:p w:rsidR="00F63B67" w:rsidRPr="00F63B67" w:rsidRDefault="008E0280" w:rsidP="008E0280">
      <w:pPr>
        <w:spacing w:line="480" w:lineRule="auto"/>
        <w:jc w:val="center"/>
        <w:rPr>
          <w:rFonts w:ascii="Times New Roman" w:hAnsi="Times New Roman" w:cs="Times New Roman"/>
          <w:szCs w:val="32"/>
        </w:rPr>
      </w:pPr>
      <w:r>
        <w:rPr>
          <w:rFonts w:ascii="Times New Roman" w:hAnsi="Times New Roman" w:cs="Times New Roman"/>
          <w:szCs w:val="32"/>
        </w:rPr>
        <w:t>Works Cited</w:t>
      </w:r>
    </w:p>
    <w:p w:rsidR="007C4D10" w:rsidRPr="007C4D10" w:rsidRDefault="007C4D10"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Chicago Board of Trade, . </w:t>
      </w:r>
      <w:r w:rsidRPr="007C4D10">
        <w:rPr>
          <w:rFonts w:ascii="Times New Roman" w:hAnsi="Times New Roman" w:cs="Times New Roman"/>
          <w:i/>
          <w:iCs/>
          <w:szCs w:val="32"/>
        </w:rPr>
        <w:t>Agriculture Futures and Options</w:t>
      </w:r>
      <w:r w:rsidRPr="007C4D10">
        <w:rPr>
          <w:rFonts w:ascii="Times New Roman" w:hAnsi="Times New Roman" w:cs="Times New Roman"/>
          <w:szCs w:val="32"/>
        </w:rPr>
        <w:t>. Chicago : Board of Trade of the City of Chicago, 1998. Print.</w:t>
      </w:r>
    </w:p>
    <w:p w:rsidR="00BD78D4" w:rsidRPr="007C4D10" w:rsidRDefault="00BD78D4"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"Corn Prices." </w:t>
      </w:r>
      <w:r w:rsidRPr="007C4D10">
        <w:rPr>
          <w:rFonts w:ascii="Times New Roman" w:hAnsi="Times New Roman" w:cs="Times New Roman"/>
          <w:i/>
          <w:iCs/>
          <w:szCs w:val="32"/>
        </w:rPr>
        <w:t>Pro Farmer</w:t>
      </w:r>
      <w:r w:rsidRPr="007C4D10">
        <w:rPr>
          <w:rFonts w:ascii="Times New Roman" w:hAnsi="Times New Roman" w:cs="Times New Roman"/>
          <w:szCs w:val="32"/>
        </w:rPr>
        <w:t>. Pro Farmer. Web. 20 Nov 2012. &lt;http://www.agweb.com/assets /1/6/6970344.pdf&gt;.</w:t>
      </w:r>
    </w:p>
    <w:p w:rsidR="007C4D10" w:rsidRPr="007C4D10" w:rsidRDefault="007C4D10"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Ramsey, Dave. </w:t>
      </w:r>
      <w:r>
        <w:rPr>
          <w:rFonts w:ascii="Times New Roman" w:hAnsi="Times New Roman" w:cs="Times New Roman"/>
          <w:i/>
          <w:iCs/>
          <w:szCs w:val="32"/>
        </w:rPr>
        <w:t>Foundations in P</w:t>
      </w:r>
      <w:r w:rsidRPr="007C4D10">
        <w:rPr>
          <w:rFonts w:ascii="Times New Roman" w:hAnsi="Times New Roman" w:cs="Times New Roman"/>
          <w:i/>
          <w:iCs/>
          <w:szCs w:val="32"/>
        </w:rPr>
        <w:t>ersonal Finance</w:t>
      </w:r>
      <w:r w:rsidRPr="007C4D10">
        <w:rPr>
          <w:rFonts w:ascii="Times New Roman" w:hAnsi="Times New Roman" w:cs="Times New Roman"/>
          <w:szCs w:val="32"/>
        </w:rPr>
        <w:t>. Brentwood, TN: Lampo Licensing LLC, 2008. Print.</w:t>
      </w:r>
    </w:p>
    <w:p w:rsidR="00BD78D4" w:rsidRPr="007C4D10" w:rsidRDefault="00BD78D4"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Karnowski, Steve. "Widest drought since 1950s." </w:t>
      </w:r>
      <w:r w:rsidRPr="007C4D10">
        <w:rPr>
          <w:rFonts w:ascii="Times New Roman" w:hAnsi="Times New Roman" w:cs="Times New Roman"/>
          <w:i/>
          <w:iCs/>
          <w:szCs w:val="32"/>
        </w:rPr>
        <w:t>LeaderPost</w:t>
      </w:r>
      <w:r w:rsidRPr="007C4D10">
        <w:rPr>
          <w:rFonts w:ascii="Times New Roman" w:hAnsi="Times New Roman" w:cs="Times New Roman"/>
          <w:szCs w:val="32"/>
        </w:rPr>
        <w:t>. LeaderPost . Web. 20 Nov 2012. &lt;http://www.leaderpost.com/technology/drought widest since 1950s/6944206/story.html&gt;.</w:t>
      </w:r>
    </w:p>
    <w:p w:rsidR="00BD78D4" w:rsidRPr="007C4D10" w:rsidRDefault="00BD78D4"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Mohadjerin, Mashid. "Drought (U.S. Drought of 2012)." </w:t>
      </w:r>
      <w:r w:rsidRPr="007C4D10">
        <w:rPr>
          <w:rFonts w:ascii="Times New Roman" w:hAnsi="Times New Roman" w:cs="Times New Roman"/>
          <w:i/>
          <w:iCs/>
          <w:szCs w:val="32"/>
        </w:rPr>
        <w:t>The New York Times</w:t>
      </w:r>
      <w:r w:rsidRPr="007C4D10">
        <w:rPr>
          <w:rFonts w:ascii="Times New Roman" w:hAnsi="Times New Roman" w:cs="Times New Roman"/>
          <w:szCs w:val="32"/>
        </w:rPr>
        <w:t>. The New York Times, 20 2012. Web. 20 Nov 2012. &lt;http://topics.nytimes.com/top/news/science/topics/drought/index.html&gt;.</w:t>
      </w:r>
    </w:p>
    <w:p w:rsidR="00BD78D4" w:rsidRPr="007C4D10" w:rsidRDefault="00BD78D4"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Myers, Stan. "No Rain Could Mean No Corn." </w:t>
      </w:r>
      <w:r w:rsidRPr="007C4D10">
        <w:rPr>
          <w:rFonts w:ascii="Times New Roman" w:hAnsi="Times New Roman" w:cs="Times New Roman"/>
          <w:i/>
          <w:iCs/>
          <w:szCs w:val="32"/>
        </w:rPr>
        <w:t>CantonRep</w:t>
      </w:r>
      <w:r w:rsidRPr="007C4D10">
        <w:rPr>
          <w:rFonts w:ascii="Times New Roman" w:hAnsi="Times New Roman" w:cs="Times New Roman"/>
          <w:szCs w:val="32"/>
        </w:rPr>
        <w:t>. CantonRep, 14 2012. Web. 20 Nov 2012. &lt;http://www.cantonrep.com/news/x1062474000/No-rain-could-mean-no-corn?zc_p=0&gt;.</w:t>
      </w:r>
    </w:p>
    <w:p w:rsidR="00BD78D4" w:rsidRPr="007C4D10" w:rsidRDefault="00BD78D4"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Pappas, Stephanie. "The Worst Droughts in U.S. History." </w:t>
      </w:r>
      <w:r w:rsidRPr="007C4D10">
        <w:rPr>
          <w:rFonts w:ascii="Times New Roman" w:hAnsi="Times New Roman" w:cs="Times New Roman"/>
          <w:i/>
          <w:iCs/>
          <w:szCs w:val="32"/>
        </w:rPr>
        <w:t>LiveScience</w:t>
      </w:r>
      <w:r w:rsidRPr="007C4D10">
        <w:rPr>
          <w:rFonts w:ascii="Times New Roman" w:hAnsi="Times New Roman" w:cs="Times New Roman"/>
          <w:szCs w:val="32"/>
        </w:rPr>
        <w:t>. LiveScience, 25 2012. Web. 20 Nov 2012. &lt;http://www.livescience.com/21844-worst-droughts-in-u-s-history.html&gt;.</w:t>
      </w:r>
    </w:p>
    <w:p w:rsidR="00F63B67" w:rsidRPr="007C4D10" w:rsidRDefault="00F63B67"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Ponzio, Joe. "What Affects Commodities Prices." </w:t>
      </w:r>
      <w:r w:rsidRPr="007C4D10">
        <w:rPr>
          <w:rFonts w:ascii="Times New Roman" w:hAnsi="Times New Roman" w:cs="Times New Roman"/>
          <w:i/>
          <w:iCs/>
          <w:szCs w:val="32"/>
        </w:rPr>
        <w:t xml:space="preserve">F Wall Street </w:t>
      </w:r>
      <w:r w:rsidRPr="007C4D10">
        <w:rPr>
          <w:rFonts w:ascii="Times New Roman" w:hAnsi="Times New Roman" w:cs="Times New Roman"/>
          <w:szCs w:val="32"/>
        </w:rPr>
        <w:t>. N.p., 27 2009. Web. 19 Nov 2012. &lt;http://www.fwallstreet.com/article/182-what-affects-commodities-prices/&gt;.</w:t>
      </w:r>
    </w:p>
    <w:p w:rsidR="00F63B67" w:rsidRPr="007C4D10" w:rsidRDefault="00F63B67" w:rsidP="007C4D10">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Schwalm, Christopher, Christopher Williams, and Kevin Schaefer. "Hundred-Year Forecast:Drought." </w:t>
      </w:r>
      <w:r w:rsidRPr="007C4D10">
        <w:rPr>
          <w:rFonts w:ascii="Times New Roman" w:hAnsi="Times New Roman" w:cs="Times New Roman"/>
          <w:i/>
          <w:iCs/>
          <w:szCs w:val="32"/>
        </w:rPr>
        <w:t>SundayReview</w:t>
      </w:r>
      <w:r w:rsidRPr="007C4D10">
        <w:rPr>
          <w:rFonts w:ascii="Times New Roman" w:hAnsi="Times New Roman" w:cs="Times New Roman"/>
          <w:szCs w:val="32"/>
        </w:rPr>
        <w:t>. The New York Times, 11 2012. Web. 20 Nov 2012. &lt;http://www.nytimes.com/2012/08/12/opinion/sunday/extreme-weather-and-drought-are-here-to-stay.html?_r=1&amp;&gt;.</w:t>
      </w:r>
    </w:p>
    <w:p w:rsidR="007C4D10" w:rsidRPr="007C4D10" w:rsidRDefault="00F63B67" w:rsidP="00BD78D4">
      <w:pPr>
        <w:spacing w:line="480" w:lineRule="auto"/>
        <w:ind w:left="720" w:hanging="720"/>
        <w:rPr>
          <w:rFonts w:ascii="Times New Roman" w:hAnsi="Times New Roman" w:cs="Times New Roman"/>
          <w:szCs w:val="32"/>
        </w:rPr>
      </w:pPr>
      <w:r w:rsidRPr="007C4D10">
        <w:rPr>
          <w:rFonts w:ascii="Times New Roman" w:hAnsi="Times New Roman" w:cs="Times New Roman"/>
          <w:szCs w:val="32"/>
        </w:rPr>
        <w:t xml:space="preserve">"Today In Energy." </w:t>
      </w:r>
      <w:r w:rsidRPr="007C4D10">
        <w:rPr>
          <w:rFonts w:ascii="Times New Roman" w:hAnsi="Times New Roman" w:cs="Times New Roman"/>
          <w:i/>
          <w:iCs/>
          <w:szCs w:val="32"/>
        </w:rPr>
        <w:t>U.S. Energy Information Administration</w:t>
      </w:r>
      <w:r w:rsidRPr="007C4D10">
        <w:rPr>
          <w:rFonts w:ascii="Times New Roman" w:hAnsi="Times New Roman" w:cs="Times New Roman"/>
          <w:szCs w:val="32"/>
        </w:rPr>
        <w:t>. eia Independent Statistics and Analysis, 31 2012. Web. 20 Nov 2012. &lt;http://www.eia.gov/todayinenergy/detail.cfm?id=7790&gt;.</w:t>
      </w:r>
    </w:p>
    <w:p w:rsidR="00BD78D4" w:rsidRPr="007C4D10" w:rsidRDefault="00BD78D4" w:rsidP="00BD78D4">
      <w:pPr>
        <w:spacing w:line="480" w:lineRule="auto"/>
        <w:ind w:left="720" w:hanging="720"/>
        <w:rPr>
          <w:rFonts w:ascii="Times New Roman" w:hAnsi="Times New Roman" w:cs="Times New Roman"/>
          <w:szCs w:val="32"/>
        </w:rPr>
      </w:pPr>
    </w:p>
    <w:p w:rsidR="00BD78D4" w:rsidRPr="007C4D10" w:rsidRDefault="00BD78D4" w:rsidP="00BD78D4">
      <w:pPr>
        <w:spacing w:line="480" w:lineRule="auto"/>
        <w:ind w:left="720" w:hanging="720"/>
        <w:rPr>
          <w:rFonts w:ascii="Times New Roman" w:hAnsi="Times New Roman" w:cs="Times New Roman"/>
          <w:szCs w:val="32"/>
        </w:rPr>
      </w:pPr>
    </w:p>
    <w:p w:rsidR="00BD78D4" w:rsidRPr="007C4D10" w:rsidRDefault="00BD78D4" w:rsidP="00BD78D4">
      <w:pPr>
        <w:spacing w:line="480" w:lineRule="auto"/>
        <w:ind w:left="720" w:hanging="720"/>
        <w:rPr>
          <w:rFonts w:ascii="Times New Roman" w:hAnsi="Times New Roman" w:cs="Times New Roman"/>
          <w:szCs w:val="32"/>
        </w:rPr>
      </w:pPr>
    </w:p>
    <w:p w:rsidR="008E0280" w:rsidRPr="007C4D10" w:rsidRDefault="008E0280" w:rsidP="00BD78D4">
      <w:pPr>
        <w:spacing w:line="480" w:lineRule="auto"/>
        <w:ind w:left="720" w:hanging="720"/>
        <w:rPr>
          <w:rFonts w:ascii="Times New Roman" w:hAnsi="Times New Roman" w:cs="Times New Roman"/>
          <w:szCs w:val="32"/>
        </w:rPr>
      </w:pPr>
    </w:p>
    <w:p w:rsidR="00C1185F" w:rsidRPr="007C4D10" w:rsidRDefault="00C1185F" w:rsidP="00BD78D4">
      <w:pPr>
        <w:spacing w:line="480" w:lineRule="auto"/>
        <w:ind w:left="720" w:hanging="720"/>
        <w:rPr>
          <w:rFonts w:ascii="Times New Roman" w:hAnsi="Times New Roman" w:cs="Times New Roman"/>
          <w:szCs w:val="32"/>
        </w:rPr>
      </w:pPr>
    </w:p>
    <w:p w:rsidR="00F63B67" w:rsidRPr="007C4D10" w:rsidRDefault="00F63B67" w:rsidP="00BD78D4">
      <w:pPr>
        <w:spacing w:line="480" w:lineRule="auto"/>
        <w:ind w:left="720" w:hanging="720"/>
        <w:rPr>
          <w:rFonts w:ascii="Times New Roman" w:hAnsi="Times New Roman" w:cs="Times New Roman"/>
          <w:szCs w:val="32"/>
        </w:rPr>
      </w:pPr>
    </w:p>
    <w:p w:rsidR="008E0280" w:rsidRPr="007C4D10" w:rsidRDefault="008E0280" w:rsidP="008E0280">
      <w:pPr>
        <w:spacing w:line="480" w:lineRule="auto"/>
      </w:pPr>
    </w:p>
    <w:p w:rsidR="008E0280" w:rsidRPr="007C4D10" w:rsidRDefault="008E0280" w:rsidP="008E0280">
      <w:pPr>
        <w:spacing w:line="480" w:lineRule="auto"/>
      </w:pPr>
    </w:p>
    <w:p w:rsidR="000A6D0E" w:rsidRPr="007C4D10" w:rsidRDefault="000A6D0E" w:rsidP="008E0280">
      <w:pPr>
        <w:spacing w:line="480" w:lineRule="auto"/>
      </w:pPr>
    </w:p>
    <w:p w:rsidR="000A6D0E" w:rsidRPr="007C4D10" w:rsidRDefault="000A6D0E" w:rsidP="008E0280">
      <w:pPr>
        <w:spacing w:line="480" w:lineRule="auto"/>
      </w:pPr>
    </w:p>
    <w:p w:rsidR="000A6D0E" w:rsidRPr="007C4D10" w:rsidRDefault="000A6D0E" w:rsidP="008E0280">
      <w:pPr>
        <w:spacing w:line="480" w:lineRule="auto"/>
      </w:pPr>
    </w:p>
    <w:p w:rsidR="000A6D0E" w:rsidRPr="007C4D10" w:rsidRDefault="000A6D0E" w:rsidP="008E0280">
      <w:pPr>
        <w:spacing w:line="480" w:lineRule="auto"/>
      </w:pPr>
    </w:p>
    <w:p w:rsidR="001C09C9" w:rsidRPr="00782A7F" w:rsidRDefault="001C09C9" w:rsidP="008E0280">
      <w:pPr>
        <w:spacing w:line="480" w:lineRule="auto"/>
      </w:pPr>
    </w:p>
    <w:sectPr w:rsidR="001C09C9" w:rsidRPr="00782A7F" w:rsidSect="00782A7F">
      <w:headerReference w:type="even" r:id="rId6"/>
      <w:headerReference w:type="default" r:id="rId7"/>
      <w:pgSz w:w="12240" w:h="15840"/>
      <w:pgMar w:top="1440" w:right="1800" w:bottom="1440" w:left="1800" w:gutter="0"/>
      <w:pgNumType w:start="1"/>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8D4" w:rsidRDefault="00BD78D4" w:rsidP="001C09C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78D4" w:rsidRDefault="00BD78D4" w:rsidP="001C09C9">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8D4" w:rsidRDefault="00BD78D4" w:rsidP="001C09C9">
    <w:pPr>
      <w:pStyle w:val="Header"/>
      <w:tabs>
        <w:tab w:val="clear" w:pos="4320"/>
        <w:tab w:val="left" w:pos="7560"/>
      </w:tabs>
      <w:ind w:right="360"/>
    </w:pPr>
    <w:r>
      <w:tab/>
      <w:t>Minor</w:t>
    </w:r>
    <w:r>
      <w:tab/>
    </w:r>
    <w:r>
      <w:rPr>
        <w:rStyle w:val="PageNumber"/>
      </w:rPr>
      <w:fldChar w:fldCharType="begin"/>
    </w:r>
    <w:r>
      <w:rPr>
        <w:rStyle w:val="PageNumber"/>
      </w:rPr>
      <w:instrText xml:space="preserve"> PAGE </w:instrText>
    </w:r>
    <w:r>
      <w:rPr>
        <w:rStyle w:val="PageNumber"/>
      </w:rPr>
      <w:fldChar w:fldCharType="separate"/>
    </w:r>
    <w:r w:rsidR="002A10BE">
      <w:rPr>
        <w:rStyle w:val="PageNumber"/>
        <w:noProof/>
      </w:rPr>
      <w:t>14</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702B6"/>
    <w:multiLevelType w:val="hybridMultilevel"/>
    <w:tmpl w:val="2D56ACDA"/>
    <w:lvl w:ilvl="0" w:tplc="C128B53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9707FB"/>
    <w:multiLevelType w:val="hybridMultilevel"/>
    <w:tmpl w:val="9D403A88"/>
    <w:lvl w:ilvl="0" w:tplc="899A68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26D4BAD"/>
    <w:multiLevelType w:val="hybridMultilevel"/>
    <w:tmpl w:val="8D2EB046"/>
    <w:lvl w:ilvl="0" w:tplc="2DEC23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09C9"/>
    <w:rsid w:val="00000881"/>
    <w:rsid w:val="000A6D0E"/>
    <w:rsid w:val="0018462F"/>
    <w:rsid w:val="001C09C9"/>
    <w:rsid w:val="00210CE7"/>
    <w:rsid w:val="00237DCC"/>
    <w:rsid w:val="002A10BE"/>
    <w:rsid w:val="00320486"/>
    <w:rsid w:val="004B0A1F"/>
    <w:rsid w:val="00565800"/>
    <w:rsid w:val="00782A7F"/>
    <w:rsid w:val="007C4D10"/>
    <w:rsid w:val="008E0280"/>
    <w:rsid w:val="008F7D96"/>
    <w:rsid w:val="00944FD1"/>
    <w:rsid w:val="009827EC"/>
    <w:rsid w:val="009B78A0"/>
    <w:rsid w:val="00AB69F7"/>
    <w:rsid w:val="00B240A5"/>
    <w:rsid w:val="00B40389"/>
    <w:rsid w:val="00BD78D4"/>
    <w:rsid w:val="00BF1566"/>
    <w:rsid w:val="00BF792D"/>
    <w:rsid w:val="00C1185F"/>
    <w:rsid w:val="00E23303"/>
    <w:rsid w:val="00F63B67"/>
    <w:rsid w:val="00F76870"/>
    <w:rsid w:val="00F93476"/>
  </w:rsids>
  <m:mathPr>
    <m:mathFont m:val="Adobe Caslon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9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uiPriority w:val="99"/>
    <w:semiHidden/>
    <w:rsid w:val="001C09C9"/>
  </w:style>
  <w:style w:type="paragraph" w:styleId="Header">
    <w:name w:val="header"/>
    <w:basedOn w:val="Normal"/>
    <w:link w:val="HeaderChar"/>
    <w:uiPriority w:val="99"/>
    <w:semiHidden/>
    <w:unhideWhenUsed/>
    <w:rsid w:val="001C09C9"/>
    <w:pPr>
      <w:tabs>
        <w:tab w:val="center" w:pos="4320"/>
        <w:tab w:val="right" w:pos="8640"/>
      </w:tabs>
    </w:pPr>
  </w:style>
  <w:style w:type="character" w:customStyle="1" w:styleId="FooterChar">
    <w:name w:val="Footer Char"/>
    <w:basedOn w:val="DefaultParagraphFont"/>
    <w:link w:val="Footer"/>
    <w:uiPriority w:val="99"/>
    <w:semiHidden/>
    <w:rsid w:val="001C09C9"/>
  </w:style>
  <w:style w:type="paragraph" w:styleId="Footer">
    <w:name w:val="footer"/>
    <w:basedOn w:val="Normal"/>
    <w:link w:val="FooterChar"/>
    <w:uiPriority w:val="99"/>
    <w:semiHidden/>
    <w:unhideWhenUsed/>
    <w:rsid w:val="001C09C9"/>
    <w:pPr>
      <w:tabs>
        <w:tab w:val="center" w:pos="4320"/>
        <w:tab w:val="right" w:pos="8640"/>
      </w:tabs>
    </w:pPr>
  </w:style>
  <w:style w:type="character" w:customStyle="1" w:styleId="BalloonTextChar">
    <w:name w:val="Balloon Text Char"/>
    <w:basedOn w:val="DefaultParagraphFont"/>
    <w:link w:val="BalloonText"/>
    <w:rsid w:val="001C09C9"/>
    <w:rPr>
      <w:rFonts w:ascii="Tahoma" w:hAnsi="Tahoma" w:cs="Tahoma"/>
      <w:sz w:val="16"/>
      <w:szCs w:val="16"/>
    </w:rPr>
  </w:style>
  <w:style w:type="paragraph" w:styleId="BalloonText">
    <w:name w:val="Balloon Text"/>
    <w:basedOn w:val="Normal"/>
    <w:link w:val="BalloonTextChar"/>
    <w:rsid w:val="001C09C9"/>
    <w:rPr>
      <w:rFonts w:ascii="Tahoma" w:hAnsi="Tahoma" w:cs="Tahoma"/>
      <w:sz w:val="16"/>
      <w:szCs w:val="16"/>
    </w:rPr>
  </w:style>
  <w:style w:type="character" w:customStyle="1" w:styleId="CommentTextChar">
    <w:name w:val="Comment Text Char"/>
    <w:basedOn w:val="DefaultParagraphFont"/>
    <w:link w:val="CommentText"/>
    <w:rsid w:val="001C09C9"/>
    <w:rPr>
      <w:sz w:val="20"/>
      <w:szCs w:val="20"/>
    </w:rPr>
  </w:style>
  <w:style w:type="paragraph" w:styleId="CommentText">
    <w:name w:val="annotation text"/>
    <w:basedOn w:val="Normal"/>
    <w:link w:val="CommentTextChar"/>
    <w:rsid w:val="001C09C9"/>
    <w:rPr>
      <w:sz w:val="20"/>
      <w:szCs w:val="20"/>
    </w:rPr>
  </w:style>
  <w:style w:type="character" w:customStyle="1" w:styleId="CommentSubjectChar">
    <w:name w:val="Comment Subject Char"/>
    <w:basedOn w:val="CommentTextChar"/>
    <w:link w:val="CommentSubject"/>
    <w:rsid w:val="001C09C9"/>
    <w:rPr>
      <w:b/>
      <w:bCs/>
    </w:rPr>
  </w:style>
  <w:style w:type="paragraph" w:styleId="CommentSubject">
    <w:name w:val="annotation subject"/>
    <w:basedOn w:val="CommentText"/>
    <w:next w:val="CommentText"/>
    <w:link w:val="CommentSubjectChar"/>
    <w:rsid w:val="001C09C9"/>
    <w:rPr>
      <w:b/>
      <w:bCs/>
    </w:rPr>
  </w:style>
  <w:style w:type="character" w:styleId="PageNumber">
    <w:name w:val="page number"/>
    <w:basedOn w:val="DefaultParagraphFont"/>
    <w:rsid w:val="001C09C9"/>
  </w:style>
  <w:style w:type="paragraph" w:styleId="ListParagraph">
    <w:name w:val="List Paragraph"/>
    <w:basedOn w:val="Normal"/>
    <w:uiPriority w:val="34"/>
    <w:qFormat/>
    <w:rsid w:val="00944FD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2759</Words>
  <Characters>15730</Characters>
  <Application>Microsoft Macintosh Word</Application>
  <DocSecurity>0</DocSecurity>
  <Lines>131</Lines>
  <Paragraphs>31</Paragraphs>
  <ScaleCrop>false</ScaleCrop>
  <Company>RHS</Company>
  <LinksUpToDate>false</LinksUpToDate>
  <CharactersWithSpaces>19317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Minor Michael</dc:creator>
  <cp:keywords/>
  <cp:lastModifiedBy>Minor Michael</cp:lastModifiedBy>
  <cp:revision>2</cp:revision>
  <cp:lastPrinted>2012-11-26T16:39:00Z</cp:lastPrinted>
  <dcterms:created xsi:type="dcterms:W3CDTF">2013-03-13T15:08:00Z</dcterms:created>
  <dcterms:modified xsi:type="dcterms:W3CDTF">2013-03-13T15:08:00Z</dcterms:modified>
</cp:coreProperties>
</file>